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0B1BB" w14:textId="77777777" w:rsidR="00F16173" w:rsidRPr="009243D5" w:rsidRDefault="00F16173"/>
    <w:p w14:paraId="536F14B8" w14:textId="77777777" w:rsidR="00F16173" w:rsidRPr="009243D5" w:rsidRDefault="00F16173"/>
    <w:p w14:paraId="677AC31D" w14:textId="77777777" w:rsidR="00F16173" w:rsidRPr="009243D5" w:rsidRDefault="00F16173"/>
    <w:p w14:paraId="6B9C1B6E" w14:textId="77777777" w:rsidR="00F16173" w:rsidRPr="009243D5" w:rsidRDefault="00F16173"/>
    <w:p w14:paraId="5ED53A61" w14:textId="77777777" w:rsidR="00F16173" w:rsidRPr="009243D5" w:rsidRDefault="00D544A1" w:rsidP="000F396F">
      <w:pPr>
        <w:tabs>
          <w:tab w:val="left" w:pos="6452"/>
        </w:tabs>
      </w:pPr>
      <w:r w:rsidRPr="009243D5">
        <w:tab/>
      </w:r>
    </w:p>
    <w:p w14:paraId="352D78F9" w14:textId="77777777" w:rsidR="00F16173" w:rsidRPr="009243D5" w:rsidRDefault="00F16173"/>
    <w:p w14:paraId="2C86CB37" w14:textId="77777777" w:rsidR="00F16173" w:rsidRPr="009243D5" w:rsidRDefault="00F16173"/>
    <w:p w14:paraId="4A2EBFE4" w14:textId="77777777" w:rsidR="00F16173" w:rsidRPr="009243D5" w:rsidRDefault="00F16173"/>
    <w:p w14:paraId="7E846F88" w14:textId="77777777" w:rsidR="00F16173" w:rsidRPr="009243D5" w:rsidRDefault="00F16173"/>
    <w:p w14:paraId="39B7AF37" w14:textId="77777777" w:rsidR="00F16173" w:rsidRDefault="000F396F" w:rsidP="00932FE2">
      <w:pPr>
        <w:jc w:val="center"/>
        <w:rPr>
          <w:b/>
          <w:sz w:val="52"/>
        </w:rPr>
      </w:pPr>
      <w:r w:rsidRPr="009243D5">
        <w:rPr>
          <w:b/>
          <w:sz w:val="52"/>
        </w:rPr>
        <w:t xml:space="preserve">Sazebník smluvních </w:t>
      </w:r>
      <w:r w:rsidR="00CE4161" w:rsidRPr="009243D5">
        <w:rPr>
          <w:b/>
          <w:sz w:val="52"/>
        </w:rPr>
        <w:t>pokut</w:t>
      </w:r>
    </w:p>
    <w:p w14:paraId="56C99FBB" w14:textId="77777777" w:rsidR="00502CD0" w:rsidRPr="00ED292D" w:rsidRDefault="00502CD0" w:rsidP="00502CD0">
      <w:pPr>
        <w:jc w:val="center"/>
        <w:rPr>
          <w:b/>
          <w:sz w:val="52"/>
        </w:rPr>
      </w:pPr>
      <w:r>
        <w:rPr>
          <w:b/>
          <w:sz w:val="52"/>
        </w:rPr>
        <w:t>(provozní soubor EMU JMK)</w:t>
      </w:r>
    </w:p>
    <w:p w14:paraId="10019F1B" w14:textId="77777777" w:rsidR="00502CD0" w:rsidRPr="009243D5" w:rsidRDefault="00502CD0" w:rsidP="00932FE2">
      <w:pPr>
        <w:jc w:val="center"/>
        <w:rPr>
          <w:b/>
          <w:sz w:val="52"/>
        </w:rPr>
      </w:pPr>
    </w:p>
    <w:p w14:paraId="29417DF1" w14:textId="77777777" w:rsidR="00F16173" w:rsidRPr="009243D5" w:rsidRDefault="00F16173">
      <w:pPr>
        <w:pStyle w:val="Zkladntext"/>
        <w:spacing w:before="0" w:after="0"/>
        <w:jc w:val="center"/>
        <w:rPr>
          <w:b/>
          <w:i w:val="0"/>
          <w:sz w:val="24"/>
        </w:rPr>
      </w:pPr>
    </w:p>
    <w:p w14:paraId="508943B1" w14:textId="77777777" w:rsidR="00F16173" w:rsidRPr="009243D5" w:rsidRDefault="00F16173"/>
    <w:p w14:paraId="3CF6BF88" w14:textId="77777777" w:rsidR="00F16173" w:rsidRPr="009243D5" w:rsidRDefault="00F16173"/>
    <w:p w14:paraId="611EA344" w14:textId="77777777" w:rsidR="00F16173" w:rsidRPr="009243D5" w:rsidRDefault="00F16173"/>
    <w:p w14:paraId="6F6A3FE4" w14:textId="77777777" w:rsidR="00F16173" w:rsidRPr="009243D5" w:rsidRDefault="00F16173"/>
    <w:p w14:paraId="5A220603" w14:textId="77777777" w:rsidR="00F16173" w:rsidRPr="009243D5" w:rsidRDefault="00F16173"/>
    <w:p w14:paraId="664D886A" w14:textId="77777777" w:rsidR="00F16173" w:rsidRPr="009243D5" w:rsidRDefault="00F16173"/>
    <w:p w14:paraId="477736DB" w14:textId="77777777" w:rsidR="00F16173" w:rsidRPr="009243D5" w:rsidRDefault="00F16173"/>
    <w:p w14:paraId="43803C0F" w14:textId="77777777" w:rsidR="00F16173" w:rsidRPr="009243D5" w:rsidRDefault="00F16173"/>
    <w:p w14:paraId="298CF6C0" w14:textId="77777777" w:rsidR="00F16173" w:rsidRPr="009243D5" w:rsidRDefault="00502CD0" w:rsidP="004228FC">
      <w:pPr>
        <w:pStyle w:val="Zkladntext"/>
        <w:jc w:val="center"/>
        <w:rPr>
          <w:b/>
          <w:i w:val="0"/>
          <w:sz w:val="36"/>
        </w:rPr>
      </w:pPr>
      <w:r>
        <w:rPr>
          <w:b/>
          <w:i w:val="0"/>
          <w:sz w:val="36"/>
        </w:rPr>
        <w:t>Srpen</w:t>
      </w:r>
      <w:r w:rsidR="00EB10C1">
        <w:rPr>
          <w:b/>
          <w:i w:val="0"/>
          <w:sz w:val="36"/>
        </w:rPr>
        <w:t xml:space="preserve"> </w:t>
      </w:r>
      <w:r w:rsidR="006E055B">
        <w:rPr>
          <w:b/>
          <w:i w:val="0"/>
          <w:sz w:val="36"/>
        </w:rPr>
        <w:t>2023</w:t>
      </w:r>
    </w:p>
    <w:p w14:paraId="1FE2DB6D" w14:textId="77777777" w:rsidR="00F16173" w:rsidRPr="009243D5" w:rsidRDefault="00F16173"/>
    <w:p w14:paraId="5D089680" w14:textId="77777777" w:rsidR="00F16173" w:rsidRPr="009243D5" w:rsidRDefault="00F16173"/>
    <w:p w14:paraId="2D82854B" w14:textId="77777777" w:rsidR="00F16173" w:rsidRPr="009243D5" w:rsidRDefault="00F16173"/>
    <w:p w14:paraId="03404B18" w14:textId="77777777" w:rsidR="00F16173" w:rsidRPr="009243D5" w:rsidRDefault="00F16173"/>
    <w:p w14:paraId="548D77B6" w14:textId="77777777" w:rsidR="00F16173" w:rsidRPr="009243D5" w:rsidRDefault="00F16173"/>
    <w:p w14:paraId="52367076" w14:textId="77777777" w:rsidR="00F16173" w:rsidRPr="009243D5" w:rsidRDefault="00F16173"/>
    <w:p w14:paraId="0D854C91" w14:textId="77777777" w:rsidR="00F16173" w:rsidRPr="009243D5" w:rsidRDefault="00F16173"/>
    <w:p w14:paraId="4DD70727" w14:textId="77777777" w:rsidR="00F16173" w:rsidRPr="009243D5" w:rsidRDefault="00F16173"/>
    <w:p w14:paraId="4D3A5103" w14:textId="77777777" w:rsidR="00F16173" w:rsidRPr="009243D5" w:rsidRDefault="00F16173">
      <w:pPr>
        <w:jc w:val="right"/>
      </w:pPr>
    </w:p>
    <w:p w14:paraId="5142C4DE" w14:textId="77777777" w:rsidR="00F16173" w:rsidRPr="009243D5" w:rsidRDefault="00F16173">
      <w:pPr>
        <w:pStyle w:val="Obsah1"/>
      </w:pPr>
      <w:r w:rsidRPr="009243D5">
        <w:br w:type="page"/>
      </w:r>
      <w:r w:rsidRPr="009243D5">
        <w:lastRenderedPageBreak/>
        <w:t>Obsah:</w:t>
      </w:r>
    </w:p>
    <w:p w14:paraId="09875E41" w14:textId="77777777" w:rsidR="007C2858" w:rsidRPr="00E62CE8" w:rsidRDefault="00F16173">
      <w:pPr>
        <w:pStyle w:val="Obsah1"/>
        <w:tabs>
          <w:tab w:val="left" w:pos="480"/>
          <w:tab w:val="right" w:pos="9628"/>
        </w:tabs>
        <w:rPr>
          <w:rFonts w:ascii="Calibri" w:hAnsi="Calibri"/>
          <w:b w:val="0"/>
          <w:caps w:val="0"/>
          <w:noProof/>
          <w:sz w:val="22"/>
          <w:szCs w:val="22"/>
          <w:lang w:eastAsia="cs-CZ"/>
        </w:rPr>
      </w:pPr>
      <w:r w:rsidRPr="009243D5">
        <w:fldChar w:fldCharType="begin"/>
      </w:r>
      <w:r w:rsidRPr="009243D5">
        <w:instrText xml:space="preserve"> TOC \o "1-3" \h \z \u </w:instrText>
      </w:r>
      <w:r w:rsidRPr="009243D5">
        <w:fldChar w:fldCharType="separate"/>
      </w:r>
      <w:hyperlink w:anchor="_Toc501044355" w:history="1">
        <w:r w:rsidR="007C2858" w:rsidRPr="001A71B2">
          <w:rPr>
            <w:rStyle w:val="Hypertextovodkaz"/>
            <w:noProof/>
          </w:rPr>
          <w:t>1</w:t>
        </w:r>
        <w:r w:rsidR="007C2858" w:rsidRPr="00E62CE8">
          <w:rPr>
            <w:rFonts w:ascii="Calibri" w:hAnsi="Calibri"/>
            <w:b w:val="0"/>
            <w:caps w:val="0"/>
            <w:noProof/>
            <w:sz w:val="22"/>
            <w:szCs w:val="22"/>
            <w:lang w:eastAsia="cs-CZ"/>
          </w:rPr>
          <w:tab/>
        </w:r>
        <w:r w:rsidR="007C2858" w:rsidRPr="001A71B2">
          <w:rPr>
            <w:rStyle w:val="Hypertextovodkaz"/>
            <w:noProof/>
          </w:rPr>
          <w:t>preambule</w:t>
        </w:r>
        <w:r w:rsidR="007C2858">
          <w:rPr>
            <w:noProof/>
            <w:webHidden/>
          </w:rPr>
          <w:tab/>
        </w:r>
        <w:r w:rsidR="007C2858">
          <w:rPr>
            <w:noProof/>
            <w:webHidden/>
          </w:rPr>
          <w:fldChar w:fldCharType="begin"/>
        </w:r>
        <w:r w:rsidR="007C2858">
          <w:rPr>
            <w:noProof/>
            <w:webHidden/>
          </w:rPr>
          <w:instrText xml:space="preserve"> PAGEREF _Toc501044355 \h </w:instrText>
        </w:r>
        <w:r w:rsidR="007C2858">
          <w:rPr>
            <w:noProof/>
            <w:webHidden/>
          </w:rPr>
        </w:r>
        <w:r w:rsidR="007C2858">
          <w:rPr>
            <w:noProof/>
            <w:webHidden/>
          </w:rPr>
          <w:fldChar w:fldCharType="separate"/>
        </w:r>
        <w:r w:rsidR="00C511D6">
          <w:rPr>
            <w:noProof/>
            <w:webHidden/>
          </w:rPr>
          <w:t>3</w:t>
        </w:r>
        <w:r w:rsidR="007C2858">
          <w:rPr>
            <w:noProof/>
            <w:webHidden/>
          </w:rPr>
          <w:fldChar w:fldCharType="end"/>
        </w:r>
      </w:hyperlink>
    </w:p>
    <w:p w14:paraId="2937A2C8" w14:textId="77777777" w:rsidR="007C2858" w:rsidRPr="00E62CE8" w:rsidRDefault="00000000">
      <w:pPr>
        <w:pStyle w:val="Obsah1"/>
        <w:tabs>
          <w:tab w:val="left" w:pos="480"/>
          <w:tab w:val="right" w:pos="9628"/>
        </w:tabs>
        <w:rPr>
          <w:rFonts w:ascii="Calibri" w:hAnsi="Calibri"/>
          <w:b w:val="0"/>
          <w:caps w:val="0"/>
          <w:noProof/>
          <w:sz w:val="22"/>
          <w:szCs w:val="22"/>
          <w:lang w:eastAsia="cs-CZ"/>
        </w:rPr>
      </w:pPr>
      <w:hyperlink w:anchor="_Toc501044356" w:history="1">
        <w:r w:rsidR="007C2858" w:rsidRPr="001A71B2">
          <w:rPr>
            <w:rStyle w:val="Hypertextovodkaz"/>
            <w:noProof/>
          </w:rPr>
          <w:t>2</w:t>
        </w:r>
        <w:r w:rsidR="007C2858" w:rsidRPr="00E62CE8">
          <w:rPr>
            <w:rFonts w:ascii="Calibri" w:hAnsi="Calibri"/>
            <w:b w:val="0"/>
            <w:caps w:val="0"/>
            <w:noProof/>
            <w:sz w:val="22"/>
            <w:szCs w:val="22"/>
            <w:lang w:eastAsia="cs-CZ"/>
          </w:rPr>
          <w:tab/>
        </w:r>
        <w:r w:rsidR="007C2858" w:rsidRPr="001A71B2">
          <w:rPr>
            <w:rStyle w:val="Hypertextovodkaz"/>
            <w:noProof/>
          </w:rPr>
          <w:t>STANDARD VYBAVENÍ PRODEJNÍCH MÍST</w:t>
        </w:r>
        <w:r w:rsidR="007C2858">
          <w:rPr>
            <w:noProof/>
            <w:webHidden/>
          </w:rPr>
          <w:tab/>
        </w:r>
        <w:r w:rsidR="007C2858">
          <w:rPr>
            <w:noProof/>
            <w:webHidden/>
          </w:rPr>
          <w:fldChar w:fldCharType="begin"/>
        </w:r>
        <w:r w:rsidR="007C2858">
          <w:rPr>
            <w:noProof/>
            <w:webHidden/>
          </w:rPr>
          <w:instrText xml:space="preserve"> PAGEREF _Toc501044356 \h </w:instrText>
        </w:r>
        <w:r w:rsidR="007C2858">
          <w:rPr>
            <w:noProof/>
            <w:webHidden/>
          </w:rPr>
        </w:r>
        <w:r w:rsidR="007C2858">
          <w:rPr>
            <w:noProof/>
            <w:webHidden/>
          </w:rPr>
          <w:fldChar w:fldCharType="separate"/>
        </w:r>
        <w:r w:rsidR="00C511D6">
          <w:rPr>
            <w:noProof/>
            <w:webHidden/>
          </w:rPr>
          <w:t>3</w:t>
        </w:r>
        <w:r w:rsidR="007C2858">
          <w:rPr>
            <w:noProof/>
            <w:webHidden/>
          </w:rPr>
          <w:fldChar w:fldCharType="end"/>
        </w:r>
      </w:hyperlink>
    </w:p>
    <w:p w14:paraId="566C8ADA" w14:textId="77777777" w:rsidR="007C2858" w:rsidRPr="00E62CE8" w:rsidRDefault="00000000">
      <w:pPr>
        <w:pStyle w:val="Obsah1"/>
        <w:tabs>
          <w:tab w:val="left" w:pos="480"/>
          <w:tab w:val="right" w:pos="9628"/>
        </w:tabs>
        <w:rPr>
          <w:rFonts w:ascii="Calibri" w:hAnsi="Calibri"/>
          <w:b w:val="0"/>
          <w:caps w:val="0"/>
          <w:noProof/>
          <w:sz w:val="22"/>
          <w:szCs w:val="22"/>
          <w:lang w:eastAsia="cs-CZ"/>
        </w:rPr>
      </w:pPr>
      <w:hyperlink w:anchor="_Toc501044357" w:history="1">
        <w:r w:rsidR="007C2858" w:rsidRPr="001A71B2">
          <w:rPr>
            <w:rStyle w:val="Hypertextovodkaz"/>
            <w:noProof/>
          </w:rPr>
          <w:t>3</w:t>
        </w:r>
        <w:r w:rsidR="007C2858" w:rsidRPr="00E62CE8">
          <w:rPr>
            <w:rFonts w:ascii="Calibri" w:hAnsi="Calibri"/>
            <w:b w:val="0"/>
            <w:caps w:val="0"/>
            <w:noProof/>
            <w:sz w:val="22"/>
            <w:szCs w:val="22"/>
            <w:lang w:eastAsia="cs-CZ"/>
          </w:rPr>
          <w:tab/>
        </w:r>
        <w:r w:rsidR="007C2858" w:rsidRPr="001A71B2">
          <w:rPr>
            <w:rStyle w:val="Hypertextovodkaz"/>
            <w:noProof/>
          </w:rPr>
          <w:t>STANDARD PODOBY JÍZDNÍCH ŘÁDŮ</w:t>
        </w:r>
        <w:r w:rsidR="007C2858">
          <w:rPr>
            <w:noProof/>
            <w:webHidden/>
          </w:rPr>
          <w:tab/>
        </w:r>
        <w:r w:rsidR="007C2858">
          <w:rPr>
            <w:noProof/>
            <w:webHidden/>
          </w:rPr>
          <w:fldChar w:fldCharType="begin"/>
        </w:r>
        <w:r w:rsidR="007C2858">
          <w:rPr>
            <w:noProof/>
            <w:webHidden/>
          </w:rPr>
          <w:instrText xml:space="preserve"> PAGEREF _Toc501044357 \h </w:instrText>
        </w:r>
        <w:r w:rsidR="007C2858">
          <w:rPr>
            <w:noProof/>
            <w:webHidden/>
          </w:rPr>
        </w:r>
        <w:r w:rsidR="007C2858">
          <w:rPr>
            <w:noProof/>
            <w:webHidden/>
          </w:rPr>
          <w:fldChar w:fldCharType="separate"/>
        </w:r>
        <w:r w:rsidR="00C511D6">
          <w:rPr>
            <w:noProof/>
            <w:webHidden/>
          </w:rPr>
          <w:t>4</w:t>
        </w:r>
        <w:r w:rsidR="007C2858">
          <w:rPr>
            <w:noProof/>
            <w:webHidden/>
          </w:rPr>
          <w:fldChar w:fldCharType="end"/>
        </w:r>
      </w:hyperlink>
    </w:p>
    <w:p w14:paraId="1D17AFE1" w14:textId="77777777" w:rsidR="007C2858" w:rsidRPr="00E62CE8" w:rsidRDefault="00000000">
      <w:pPr>
        <w:pStyle w:val="Obsah1"/>
        <w:tabs>
          <w:tab w:val="left" w:pos="480"/>
          <w:tab w:val="right" w:pos="9628"/>
        </w:tabs>
        <w:rPr>
          <w:rFonts w:ascii="Calibri" w:hAnsi="Calibri"/>
          <w:b w:val="0"/>
          <w:caps w:val="0"/>
          <w:noProof/>
          <w:sz w:val="22"/>
          <w:szCs w:val="22"/>
          <w:lang w:eastAsia="cs-CZ"/>
        </w:rPr>
      </w:pPr>
      <w:hyperlink w:anchor="_Toc501044358" w:history="1">
        <w:r w:rsidR="007C2858" w:rsidRPr="001A71B2">
          <w:rPr>
            <w:rStyle w:val="Hypertextovodkaz"/>
            <w:noProof/>
          </w:rPr>
          <w:t>4</w:t>
        </w:r>
        <w:r w:rsidR="007C2858" w:rsidRPr="00E62CE8">
          <w:rPr>
            <w:rFonts w:ascii="Calibri" w:hAnsi="Calibri"/>
            <w:b w:val="0"/>
            <w:caps w:val="0"/>
            <w:noProof/>
            <w:sz w:val="22"/>
            <w:szCs w:val="22"/>
            <w:lang w:eastAsia="cs-CZ"/>
          </w:rPr>
          <w:tab/>
        </w:r>
        <w:r w:rsidR="007C2858" w:rsidRPr="001A71B2">
          <w:rPr>
            <w:rStyle w:val="Hypertextovodkaz"/>
            <w:noProof/>
          </w:rPr>
          <w:t>STANDARD VYBAVENÍ ŽELEZNIČNÍCH VOZIDEL</w:t>
        </w:r>
        <w:r w:rsidR="007C2858">
          <w:rPr>
            <w:noProof/>
            <w:webHidden/>
          </w:rPr>
          <w:tab/>
        </w:r>
        <w:r w:rsidR="007C2858">
          <w:rPr>
            <w:noProof/>
            <w:webHidden/>
          </w:rPr>
          <w:fldChar w:fldCharType="begin"/>
        </w:r>
        <w:r w:rsidR="007C2858">
          <w:rPr>
            <w:noProof/>
            <w:webHidden/>
          </w:rPr>
          <w:instrText xml:space="preserve"> PAGEREF _Toc501044358 \h </w:instrText>
        </w:r>
        <w:r w:rsidR="007C2858">
          <w:rPr>
            <w:noProof/>
            <w:webHidden/>
          </w:rPr>
        </w:r>
        <w:r w:rsidR="007C2858">
          <w:rPr>
            <w:noProof/>
            <w:webHidden/>
          </w:rPr>
          <w:fldChar w:fldCharType="separate"/>
        </w:r>
        <w:r w:rsidR="00C511D6">
          <w:rPr>
            <w:noProof/>
            <w:webHidden/>
          </w:rPr>
          <w:t>4</w:t>
        </w:r>
        <w:r w:rsidR="007C2858">
          <w:rPr>
            <w:noProof/>
            <w:webHidden/>
          </w:rPr>
          <w:fldChar w:fldCharType="end"/>
        </w:r>
      </w:hyperlink>
    </w:p>
    <w:p w14:paraId="30C306AF" w14:textId="77777777" w:rsidR="007C2858" w:rsidRPr="00E62CE8" w:rsidRDefault="00000000">
      <w:pPr>
        <w:pStyle w:val="Obsah1"/>
        <w:tabs>
          <w:tab w:val="left" w:pos="480"/>
          <w:tab w:val="right" w:pos="9628"/>
        </w:tabs>
        <w:rPr>
          <w:rFonts w:ascii="Calibri" w:hAnsi="Calibri"/>
          <w:b w:val="0"/>
          <w:caps w:val="0"/>
          <w:noProof/>
          <w:sz w:val="22"/>
          <w:szCs w:val="22"/>
          <w:lang w:eastAsia="cs-CZ"/>
        </w:rPr>
      </w:pPr>
      <w:hyperlink w:anchor="_Toc501044359" w:history="1">
        <w:r w:rsidR="007C2858" w:rsidRPr="001A71B2">
          <w:rPr>
            <w:rStyle w:val="Hypertextovodkaz"/>
            <w:noProof/>
          </w:rPr>
          <w:t>5</w:t>
        </w:r>
        <w:r w:rsidR="007C2858" w:rsidRPr="00E62CE8">
          <w:rPr>
            <w:rFonts w:ascii="Calibri" w:hAnsi="Calibri"/>
            <w:b w:val="0"/>
            <w:caps w:val="0"/>
            <w:noProof/>
            <w:sz w:val="22"/>
            <w:szCs w:val="22"/>
            <w:lang w:eastAsia="cs-CZ"/>
          </w:rPr>
          <w:tab/>
        </w:r>
        <w:r w:rsidR="007C2858" w:rsidRPr="001A71B2">
          <w:rPr>
            <w:rStyle w:val="Hypertextovodkaz"/>
            <w:noProof/>
          </w:rPr>
          <w:t>STANDARD VÝLUK A OMEZENÍ DOPRAVY</w:t>
        </w:r>
        <w:r w:rsidR="007C2858">
          <w:rPr>
            <w:noProof/>
            <w:webHidden/>
          </w:rPr>
          <w:tab/>
        </w:r>
        <w:r w:rsidR="007C2858">
          <w:rPr>
            <w:noProof/>
            <w:webHidden/>
          </w:rPr>
          <w:fldChar w:fldCharType="begin"/>
        </w:r>
        <w:r w:rsidR="007C2858">
          <w:rPr>
            <w:noProof/>
            <w:webHidden/>
          </w:rPr>
          <w:instrText xml:space="preserve"> PAGEREF _Toc501044359 \h </w:instrText>
        </w:r>
        <w:r w:rsidR="007C2858">
          <w:rPr>
            <w:noProof/>
            <w:webHidden/>
          </w:rPr>
        </w:r>
        <w:r w:rsidR="007C2858">
          <w:rPr>
            <w:noProof/>
            <w:webHidden/>
          </w:rPr>
          <w:fldChar w:fldCharType="separate"/>
        </w:r>
        <w:r w:rsidR="00C511D6">
          <w:rPr>
            <w:noProof/>
            <w:webHidden/>
          </w:rPr>
          <w:t>6</w:t>
        </w:r>
        <w:r w:rsidR="007C2858">
          <w:rPr>
            <w:noProof/>
            <w:webHidden/>
          </w:rPr>
          <w:fldChar w:fldCharType="end"/>
        </w:r>
      </w:hyperlink>
    </w:p>
    <w:p w14:paraId="44E4270A" w14:textId="77777777" w:rsidR="007C2858" w:rsidRPr="00E62CE8" w:rsidRDefault="00000000">
      <w:pPr>
        <w:pStyle w:val="Obsah1"/>
        <w:tabs>
          <w:tab w:val="left" w:pos="480"/>
          <w:tab w:val="right" w:pos="9628"/>
        </w:tabs>
        <w:rPr>
          <w:rFonts w:ascii="Calibri" w:hAnsi="Calibri"/>
          <w:b w:val="0"/>
          <w:caps w:val="0"/>
          <w:noProof/>
          <w:sz w:val="22"/>
          <w:szCs w:val="22"/>
          <w:lang w:eastAsia="cs-CZ"/>
        </w:rPr>
      </w:pPr>
      <w:hyperlink w:anchor="_Toc501044360" w:history="1">
        <w:r w:rsidR="007C2858" w:rsidRPr="001A71B2">
          <w:rPr>
            <w:rStyle w:val="Hypertextovodkaz"/>
            <w:noProof/>
          </w:rPr>
          <w:t>6</w:t>
        </w:r>
        <w:r w:rsidR="007C2858" w:rsidRPr="00E62CE8">
          <w:rPr>
            <w:rFonts w:ascii="Calibri" w:hAnsi="Calibri"/>
            <w:b w:val="0"/>
            <w:caps w:val="0"/>
            <w:noProof/>
            <w:sz w:val="22"/>
            <w:szCs w:val="22"/>
            <w:lang w:eastAsia="cs-CZ"/>
          </w:rPr>
          <w:tab/>
        </w:r>
        <w:r w:rsidR="007C2858" w:rsidRPr="001A71B2">
          <w:rPr>
            <w:rStyle w:val="Hypertextovodkaz"/>
            <w:noProof/>
          </w:rPr>
          <w:t>STANDARD GARANCE NÁVAZNOSTÍ, ČEKACÍCH DOB A DISPEČERSKÉHO ŘÍZENÍ</w:t>
        </w:r>
        <w:r w:rsidR="007C2858">
          <w:rPr>
            <w:noProof/>
            <w:webHidden/>
          </w:rPr>
          <w:tab/>
        </w:r>
        <w:r w:rsidR="007C2858">
          <w:rPr>
            <w:noProof/>
            <w:webHidden/>
          </w:rPr>
          <w:fldChar w:fldCharType="begin"/>
        </w:r>
        <w:r w:rsidR="007C2858">
          <w:rPr>
            <w:noProof/>
            <w:webHidden/>
          </w:rPr>
          <w:instrText xml:space="preserve"> PAGEREF _Toc501044360 \h </w:instrText>
        </w:r>
        <w:r w:rsidR="007C2858">
          <w:rPr>
            <w:noProof/>
            <w:webHidden/>
          </w:rPr>
        </w:r>
        <w:r w:rsidR="007C2858">
          <w:rPr>
            <w:noProof/>
            <w:webHidden/>
          </w:rPr>
          <w:fldChar w:fldCharType="separate"/>
        </w:r>
        <w:r w:rsidR="00C511D6">
          <w:rPr>
            <w:noProof/>
            <w:webHidden/>
          </w:rPr>
          <w:t>6</w:t>
        </w:r>
        <w:r w:rsidR="007C2858">
          <w:rPr>
            <w:noProof/>
            <w:webHidden/>
          </w:rPr>
          <w:fldChar w:fldCharType="end"/>
        </w:r>
      </w:hyperlink>
    </w:p>
    <w:p w14:paraId="7FBA7EB3" w14:textId="77777777" w:rsidR="007C2858" w:rsidRPr="00E62CE8" w:rsidRDefault="00000000">
      <w:pPr>
        <w:pStyle w:val="Obsah1"/>
        <w:tabs>
          <w:tab w:val="left" w:pos="480"/>
          <w:tab w:val="right" w:pos="9628"/>
        </w:tabs>
        <w:rPr>
          <w:rFonts w:ascii="Calibri" w:hAnsi="Calibri"/>
          <w:b w:val="0"/>
          <w:caps w:val="0"/>
          <w:noProof/>
          <w:sz w:val="22"/>
          <w:szCs w:val="22"/>
          <w:lang w:eastAsia="cs-CZ"/>
        </w:rPr>
      </w:pPr>
      <w:hyperlink w:anchor="_Toc501044361" w:history="1">
        <w:r w:rsidR="007C2858" w:rsidRPr="001A71B2">
          <w:rPr>
            <w:rStyle w:val="Hypertextovodkaz"/>
            <w:noProof/>
          </w:rPr>
          <w:t>7</w:t>
        </w:r>
        <w:r w:rsidR="007C2858" w:rsidRPr="00E62CE8">
          <w:rPr>
            <w:rFonts w:ascii="Calibri" w:hAnsi="Calibri"/>
            <w:b w:val="0"/>
            <w:caps w:val="0"/>
            <w:noProof/>
            <w:sz w:val="22"/>
            <w:szCs w:val="22"/>
            <w:lang w:eastAsia="cs-CZ"/>
          </w:rPr>
          <w:tab/>
        </w:r>
        <w:r w:rsidR="007C2858" w:rsidRPr="001A71B2">
          <w:rPr>
            <w:rStyle w:val="Hypertextovodkaz"/>
            <w:noProof/>
          </w:rPr>
          <w:t>STANDARD DOPRAVNÍCH VÝKONŮ</w:t>
        </w:r>
        <w:r w:rsidR="007C2858">
          <w:rPr>
            <w:noProof/>
            <w:webHidden/>
          </w:rPr>
          <w:tab/>
        </w:r>
        <w:r w:rsidR="007C2858">
          <w:rPr>
            <w:noProof/>
            <w:webHidden/>
          </w:rPr>
          <w:fldChar w:fldCharType="begin"/>
        </w:r>
        <w:r w:rsidR="007C2858">
          <w:rPr>
            <w:noProof/>
            <w:webHidden/>
          </w:rPr>
          <w:instrText xml:space="preserve"> PAGEREF _Toc501044361 \h </w:instrText>
        </w:r>
        <w:r w:rsidR="007C2858">
          <w:rPr>
            <w:noProof/>
            <w:webHidden/>
          </w:rPr>
        </w:r>
        <w:r w:rsidR="007C2858">
          <w:rPr>
            <w:noProof/>
            <w:webHidden/>
          </w:rPr>
          <w:fldChar w:fldCharType="separate"/>
        </w:r>
        <w:r w:rsidR="00C511D6">
          <w:rPr>
            <w:noProof/>
            <w:webHidden/>
          </w:rPr>
          <w:t>7</w:t>
        </w:r>
        <w:r w:rsidR="007C2858">
          <w:rPr>
            <w:noProof/>
            <w:webHidden/>
          </w:rPr>
          <w:fldChar w:fldCharType="end"/>
        </w:r>
      </w:hyperlink>
    </w:p>
    <w:p w14:paraId="309B9197" w14:textId="77777777" w:rsidR="007C2858" w:rsidRPr="00E62CE8" w:rsidRDefault="00000000">
      <w:pPr>
        <w:pStyle w:val="Obsah1"/>
        <w:tabs>
          <w:tab w:val="left" w:pos="480"/>
          <w:tab w:val="right" w:pos="9628"/>
        </w:tabs>
        <w:rPr>
          <w:rFonts w:ascii="Calibri" w:hAnsi="Calibri"/>
          <w:b w:val="0"/>
          <w:caps w:val="0"/>
          <w:noProof/>
          <w:sz w:val="22"/>
          <w:szCs w:val="22"/>
          <w:lang w:eastAsia="cs-CZ"/>
        </w:rPr>
      </w:pPr>
      <w:hyperlink w:anchor="_Toc501044362" w:history="1">
        <w:r w:rsidR="007C2858" w:rsidRPr="001A71B2">
          <w:rPr>
            <w:rStyle w:val="Hypertextovodkaz"/>
            <w:noProof/>
          </w:rPr>
          <w:t>8</w:t>
        </w:r>
        <w:r w:rsidR="007C2858" w:rsidRPr="00E62CE8">
          <w:rPr>
            <w:rFonts w:ascii="Calibri" w:hAnsi="Calibri"/>
            <w:b w:val="0"/>
            <w:caps w:val="0"/>
            <w:noProof/>
            <w:sz w:val="22"/>
            <w:szCs w:val="22"/>
            <w:lang w:eastAsia="cs-CZ"/>
          </w:rPr>
          <w:tab/>
        </w:r>
        <w:r w:rsidR="007C2858" w:rsidRPr="001A71B2">
          <w:rPr>
            <w:rStyle w:val="Hypertextovodkaz"/>
            <w:noProof/>
          </w:rPr>
          <w:t>STANDARD ODBAVENÍ CESTUJÍCÍCH A PRODEJE JÍZDNÍCH DOKLADŮ</w:t>
        </w:r>
        <w:r w:rsidR="007C2858">
          <w:rPr>
            <w:noProof/>
            <w:webHidden/>
          </w:rPr>
          <w:tab/>
        </w:r>
        <w:r w:rsidR="007C2858">
          <w:rPr>
            <w:noProof/>
            <w:webHidden/>
          </w:rPr>
          <w:fldChar w:fldCharType="begin"/>
        </w:r>
        <w:r w:rsidR="007C2858">
          <w:rPr>
            <w:noProof/>
            <w:webHidden/>
          </w:rPr>
          <w:instrText xml:space="preserve"> PAGEREF _Toc501044362 \h </w:instrText>
        </w:r>
        <w:r w:rsidR="007C2858">
          <w:rPr>
            <w:noProof/>
            <w:webHidden/>
          </w:rPr>
        </w:r>
        <w:r w:rsidR="007C2858">
          <w:rPr>
            <w:noProof/>
            <w:webHidden/>
          </w:rPr>
          <w:fldChar w:fldCharType="separate"/>
        </w:r>
        <w:r w:rsidR="00C511D6">
          <w:rPr>
            <w:noProof/>
            <w:webHidden/>
          </w:rPr>
          <w:t>7</w:t>
        </w:r>
        <w:r w:rsidR="007C2858">
          <w:rPr>
            <w:noProof/>
            <w:webHidden/>
          </w:rPr>
          <w:fldChar w:fldCharType="end"/>
        </w:r>
      </w:hyperlink>
    </w:p>
    <w:p w14:paraId="5B2D0B5F" w14:textId="77777777" w:rsidR="007C2858" w:rsidRPr="00E62CE8" w:rsidRDefault="00000000">
      <w:pPr>
        <w:pStyle w:val="Obsah1"/>
        <w:tabs>
          <w:tab w:val="left" w:pos="480"/>
          <w:tab w:val="right" w:pos="9628"/>
        </w:tabs>
        <w:rPr>
          <w:rFonts w:ascii="Calibri" w:hAnsi="Calibri"/>
          <w:b w:val="0"/>
          <w:caps w:val="0"/>
          <w:noProof/>
          <w:sz w:val="22"/>
          <w:szCs w:val="22"/>
          <w:lang w:eastAsia="cs-CZ"/>
        </w:rPr>
      </w:pPr>
      <w:hyperlink w:anchor="_Toc501044363" w:history="1">
        <w:r w:rsidR="007C2858" w:rsidRPr="001A71B2">
          <w:rPr>
            <w:rStyle w:val="Hypertextovodkaz"/>
            <w:noProof/>
          </w:rPr>
          <w:t>9</w:t>
        </w:r>
        <w:r w:rsidR="007C2858" w:rsidRPr="00E62CE8">
          <w:rPr>
            <w:rFonts w:ascii="Calibri" w:hAnsi="Calibri"/>
            <w:b w:val="0"/>
            <w:caps w:val="0"/>
            <w:noProof/>
            <w:sz w:val="22"/>
            <w:szCs w:val="22"/>
            <w:lang w:eastAsia="cs-CZ"/>
          </w:rPr>
          <w:tab/>
        </w:r>
        <w:r w:rsidR="007C2858" w:rsidRPr="001A71B2">
          <w:rPr>
            <w:rStyle w:val="Hypertextovodkaz"/>
            <w:noProof/>
          </w:rPr>
          <w:t>STANDARD PŘEPRAVNÍCH A MARKETINGOVÝCH PRŮZKUMŮ</w:t>
        </w:r>
        <w:r w:rsidR="007C2858">
          <w:rPr>
            <w:noProof/>
            <w:webHidden/>
          </w:rPr>
          <w:tab/>
        </w:r>
        <w:r w:rsidR="007C2858">
          <w:rPr>
            <w:noProof/>
            <w:webHidden/>
          </w:rPr>
          <w:fldChar w:fldCharType="begin"/>
        </w:r>
        <w:r w:rsidR="007C2858">
          <w:rPr>
            <w:noProof/>
            <w:webHidden/>
          </w:rPr>
          <w:instrText xml:space="preserve"> PAGEREF _Toc501044363 \h </w:instrText>
        </w:r>
        <w:r w:rsidR="007C2858">
          <w:rPr>
            <w:noProof/>
            <w:webHidden/>
          </w:rPr>
        </w:r>
        <w:r w:rsidR="007C2858">
          <w:rPr>
            <w:noProof/>
            <w:webHidden/>
          </w:rPr>
          <w:fldChar w:fldCharType="separate"/>
        </w:r>
        <w:r w:rsidR="00C511D6">
          <w:rPr>
            <w:noProof/>
            <w:webHidden/>
          </w:rPr>
          <w:t>8</w:t>
        </w:r>
        <w:r w:rsidR="007C2858">
          <w:rPr>
            <w:noProof/>
            <w:webHidden/>
          </w:rPr>
          <w:fldChar w:fldCharType="end"/>
        </w:r>
      </w:hyperlink>
    </w:p>
    <w:p w14:paraId="6A1A1A38" w14:textId="77777777" w:rsidR="007C2858" w:rsidRPr="00E62CE8" w:rsidRDefault="00000000">
      <w:pPr>
        <w:pStyle w:val="Obsah1"/>
        <w:tabs>
          <w:tab w:val="left" w:pos="480"/>
          <w:tab w:val="right" w:pos="9628"/>
        </w:tabs>
        <w:rPr>
          <w:rFonts w:ascii="Calibri" w:hAnsi="Calibri"/>
          <w:b w:val="0"/>
          <w:caps w:val="0"/>
          <w:noProof/>
          <w:sz w:val="22"/>
          <w:szCs w:val="22"/>
          <w:lang w:eastAsia="cs-CZ"/>
        </w:rPr>
      </w:pPr>
      <w:hyperlink w:anchor="_Toc501044364" w:history="1">
        <w:r w:rsidR="007C2858" w:rsidRPr="001A71B2">
          <w:rPr>
            <w:rStyle w:val="Hypertextovodkaz"/>
            <w:noProof/>
          </w:rPr>
          <w:t>10</w:t>
        </w:r>
        <w:r w:rsidR="007C2858" w:rsidRPr="00E62CE8">
          <w:rPr>
            <w:rFonts w:ascii="Calibri" w:hAnsi="Calibri"/>
            <w:b w:val="0"/>
            <w:caps w:val="0"/>
            <w:noProof/>
            <w:sz w:val="22"/>
            <w:szCs w:val="22"/>
            <w:lang w:eastAsia="cs-CZ"/>
          </w:rPr>
          <w:tab/>
        </w:r>
        <w:r w:rsidR="007C2858" w:rsidRPr="001A71B2">
          <w:rPr>
            <w:rStyle w:val="Hypertextovodkaz"/>
            <w:noProof/>
          </w:rPr>
          <w:t>STANDARD VZTAHU K ZÁKAZNÍKŮM</w:t>
        </w:r>
        <w:r w:rsidR="007C2858">
          <w:rPr>
            <w:noProof/>
            <w:webHidden/>
          </w:rPr>
          <w:tab/>
        </w:r>
        <w:r w:rsidR="007C2858">
          <w:rPr>
            <w:noProof/>
            <w:webHidden/>
          </w:rPr>
          <w:fldChar w:fldCharType="begin"/>
        </w:r>
        <w:r w:rsidR="007C2858">
          <w:rPr>
            <w:noProof/>
            <w:webHidden/>
          </w:rPr>
          <w:instrText xml:space="preserve"> PAGEREF _Toc501044364 \h </w:instrText>
        </w:r>
        <w:r w:rsidR="007C2858">
          <w:rPr>
            <w:noProof/>
            <w:webHidden/>
          </w:rPr>
        </w:r>
        <w:r w:rsidR="007C2858">
          <w:rPr>
            <w:noProof/>
            <w:webHidden/>
          </w:rPr>
          <w:fldChar w:fldCharType="separate"/>
        </w:r>
        <w:r w:rsidR="00C511D6">
          <w:rPr>
            <w:noProof/>
            <w:webHidden/>
          </w:rPr>
          <w:t>8</w:t>
        </w:r>
        <w:r w:rsidR="007C2858">
          <w:rPr>
            <w:noProof/>
            <w:webHidden/>
          </w:rPr>
          <w:fldChar w:fldCharType="end"/>
        </w:r>
      </w:hyperlink>
    </w:p>
    <w:p w14:paraId="066CC6F7" w14:textId="77777777" w:rsidR="00F16173" w:rsidRPr="009243D5" w:rsidRDefault="00F16173" w:rsidP="005E1761">
      <w:r w:rsidRPr="009243D5">
        <w:fldChar w:fldCharType="end"/>
      </w:r>
    </w:p>
    <w:p w14:paraId="1619A56F" w14:textId="77777777" w:rsidR="00F16173" w:rsidRPr="009243D5" w:rsidRDefault="00F16173" w:rsidP="005E1761">
      <w:pPr>
        <w:tabs>
          <w:tab w:val="left" w:pos="2355"/>
        </w:tabs>
      </w:pPr>
      <w:r w:rsidRPr="009243D5">
        <w:tab/>
      </w:r>
    </w:p>
    <w:p w14:paraId="70EC5389" w14:textId="77777777" w:rsidR="00F16173" w:rsidRPr="009243D5" w:rsidRDefault="00F16173">
      <w:r w:rsidRPr="009243D5">
        <w:br w:type="page"/>
      </w:r>
    </w:p>
    <w:p w14:paraId="354DA229" w14:textId="77777777" w:rsidR="00F16173" w:rsidRPr="009243D5" w:rsidRDefault="00F16173" w:rsidP="004F4963">
      <w:pPr>
        <w:pStyle w:val="Nadpis1"/>
      </w:pPr>
      <w:bookmarkStart w:id="0" w:name="_Ref476033782"/>
      <w:bookmarkStart w:id="1" w:name="_Ref476033795"/>
      <w:bookmarkStart w:id="2" w:name="_Ref476033815"/>
      <w:bookmarkStart w:id="3" w:name="_Toc501044355"/>
      <w:bookmarkStart w:id="4" w:name="_Toc37568513"/>
      <w:bookmarkStart w:id="5" w:name="_Toc177901355"/>
      <w:bookmarkStart w:id="6" w:name="_Toc334454463"/>
      <w:bookmarkStart w:id="7" w:name="_Toc334458294"/>
      <w:bookmarkStart w:id="8" w:name="_Toc334458496"/>
      <w:r w:rsidRPr="009243D5">
        <w:t>preambule</w:t>
      </w:r>
      <w:bookmarkEnd w:id="0"/>
      <w:bookmarkEnd w:id="1"/>
      <w:bookmarkEnd w:id="2"/>
      <w:bookmarkEnd w:id="3"/>
    </w:p>
    <w:p w14:paraId="7E52CE3D" w14:textId="77777777" w:rsidR="00F16173" w:rsidRPr="009243D5" w:rsidRDefault="004F4963" w:rsidP="00610075">
      <w:r w:rsidRPr="009243D5">
        <w:t xml:space="preserve">Tento Sazebník smluvních </w:t>
      </w:r>
      <w:r w:rsidR="00CE4161" w:rsidRPr="009243D5">
        <w:t xml:space="preserve">pokut </w:t>
      </w:r>
      <w:r w:rsidRPr="009243D5">
        <w:t xml:space="preserve">stanovuje výši </w:t>
      </w:r>
      <w:r w:rsidR="00CE4161" w:rsidRPr="009243D5">
        <w:t xml:space="preserve">smluvních pokut ukládaných </w:t>
      </w:r>
      <w:r w:rsidRPr="009243D5">
        <w:t>za porušení Technických a provozních standardů pro železnici</w:t>
      </w:r>
      <w:r w:rsidR="001D1699" w:rsidRPr="009243D5">
        <w:t xml:space="preserve"> (dále jen „standard“)</w:t>
      </w:r>
      <w:r w:rsidRPr="009243D5">
        <w:t xml:space="preserve">. Pokud není výslovně uvedeno jinak, </w:t>
      </w:r>
      <w:r w:rsidR="00CE4161" w:rsidRPr="009243D5">
        <w:t xml:space="preserve">smluvní pokuty </w:t>
      </w:r>
      <w:r w:rsidR="002A7428" w:rsidRPr="009243D5">
        <w:t xml:space="preserve">se </w:t>
      </w:r>
      <w:r w:rsidR="00CE4161" w:rsidRPr="009243D5">
        <w:t xml:space="preserve">ukládají </w:t>
      </w:r>
      <w:r w:rsidR="002A7428" w:rsidRPr="009243D5">
        <w:t>za každý zjištěný případ</w:t>
      </w:r>
      <w:r w:rsidR="00555609" w:rsidRPr="009243D5">
        <w:t xml:space="preserve"> případně dle upřesnění uvedeného ve sloupci „Nedostatek“ </w:t>
      </w:r>
      <w:r w:rsidR="002A7428" w:rsidRPr="009243D5">
        <w:t xml:space="preserve">a lze je </w:t>
      </w:r>
      <w:r w:rsidRPr="009243D5">
        <w:t xml:space="preserve">udělovat opakovaně. </w:t>
      </w:r>
    </w:p>
    <w:p w14:paraId="49BF0813" w14:textId="77777777" w:rsidR="00E23604" w:rsidRDefault="00CC61E3" w:rsidP="00610075">
      <w:r w:rsidRPr="009243D5">
        <w:t xml:space="preserve">Ve sloupci „Nedostatek“ jsou uvedena pochybení vztahující se k příslušnému článku standardu uvedenému ve sloupci „Článek standardu“. Ve sloupci „Výše </w:t>
      </w:r>
      <w:r w:rsidR="00CE4161" w:rsidRPr="009243D5">
        <w:t>smluvní pokuty</w:t>
      </w:r>
      <w:r w:rsidRPr="009243D5">
        <w:t xml:space="preserve">“ je pak uvedena výše </w:t>
      </w:r>
      <w:r w:rsidR="00CE4161" w:rsidRPr="009243D5">
        <w:t xml:space="preserve">smluvní pokuty </w:t>
      </w:r>
      <w:r w:rsidRPr="009243D5">
        <w:t>za uvedený nedostatek.</w:t>
      </w:r>
    </w:p>
    <w:p w14:paraId="40A59BF1" w14:textId="77777777" w:rsidR="00F16173" w:rsidRPr="009243D5" w:rsidRDefault="00055BE6" w:rsidP="00610075">
      <w:r w:rsidRPr="00857FCF">
        <w:t xml:space="preserve">V případě smluvních pokut, u nichž je ve sloupci „Výše smluvní pokuty“ uvedena částka 10000 Kč a vyšší, se smluvní pokuta udělí pouze v případě, že Dopravce nezjednal nápravu ani </w:t>
      </w:r>
      <w:r w:rsidR="009B3E49" w:rsidRPr="00857FCF">
        <w:t xml:space="preserve">na písemnou výzvu Objednatele nebo Pověřené osoby </w:t>
      </w:r>
      <w:r w:rsidRPr="00857FCF">
        <w:t xml:space="preserve">v přiměřené lhůtě stanovené </w:t>
      </w:r>
      <w:r w:rsidR="009B3E49" w:rsidRPr="00857FCF">
        <w:t>ve výzvě</w:t>
      </w:r>
      <w:r w:rsidRPr="00857FCF">
        <w:t>.</w:t>
      </w:r>
      <w:r w:rsidR="008B38F7" w:rsidRPr="00857FCF">
        <w:t xml:space="preserve"> </w:t>
      </w:r>
    </w:p>
    <w:p w14:paraId="2C5C3AA1" w14:textId="77777777" w:rsidR="00F16173" w:rsidRPr="009243D5" w:rsidRDefault="004F4963" w:rsidP="004F4963">
      <w:pPr>
        <w:pStyle w:val="Nadpis1"/>
        <w:rPr>
          <w:lang w:val="cs-CZ"/>
        </w:rPr>
      </w:pPr>
      <w:bookmarkStart w:id="9" w:name="_Toc501044356"/>
      <w:r w:rsidRPr="009243D5">
        <w:t xml:space="preserve">STANDARD VYBAVENÍ </w:t>
      </w:r>
      <w:bookmarkEnd w:id="9"/>
      <w:r w:rsidR="00502CD0">
        <w:rPr>
          <w:lang w:val="cs-CZ"/>
        </w:rPr>
        <w:t>stanic a zastávek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495"/>
        <w:gridCol w:w="1106"/>
        <w:gridCol w:w="1494"/>
      </w:tblGrid>
      <w:tr w:rsidR="009243D5" w:rsidRPr="009243D5" w14:paraId="07BB876D" w14:textId="77777777" w:rsidTr="001B27BA">
        <w:tc>
          <w:tcPr>
            <w:tcW w:w="828" w:type="dxa"/>
          </w:tcPr>
          <w:bookmarkEnd w:id="4"/>
          <w:bookmarkEnd w:id="5"/>
          <w:bookmarkEnd w:id="6"/>
          <w:bookmarkEnd w:id="7"/>
          <w:bookmarkEnd w:id="8"/>
          <w:p w14:paraId="6941F04D" w14:textId="77777777" w:rsidR="000F396F" w:rsidRPr="009243D5" w:rsidRDefault="00AB3093" w:rsidP="000F396F">
            <w:pPr>
              <w:pStyle w:val="Tabulka"/>
            </w:pPr>
            <w:r w:rsidRPr="009243D5">
              <w:t>Bod</w:t>
            </w:r>
          </w:p>
        </w:tc>
        <w:tc>
          <w:tcPr>
            <w:tcW w:w="6495" w:type="dxa"/>
          </w:tcPr>
          <w:p w14:paraId="21ACB48F" w14:textId="77777777" w:rsidR="000F396F" w:rsidRPr="009243D5" w:rsidRDefault="000F396F" w:rsidP="004D1BF4">
            <w:pPr>
              <w:pStyle w:val="Tabulka"/>
            </w:pPr>
            <w:r w:rsidRPr="009243D5">
              <w:t>Nedostatek</w:t>
            </w:r>
          </w:p>
        </w:tc>
        <w:tc>
          <w:tcPr>
            <w:tcW w:w="1106" w:type="dxa"/>
          </w:tcPr>
          <w:p w14:paraId="79978BB7" w14:textId="77777777" w:rsidR="000F396F" w:rsidRPr="009243D5" w:rsidRDefault="000F396F" w:rsidP="000F396F">
            <w:pPr>
              <w:pStyle w:val="Tabulka"/>
            </w:pPr>
            <w:r w:rsidRPr="009243D5">
              <w:t>Článek standardu</w:t>
            </w:r>
          </w:p>
        </w:tc>
        <w:tc>
          <w:tcPr>
            <w:tcW w:w="1494" w:type="dxa"/>
          </w:tcPr>
          <w:p w14:paraId="45D7ED68" w14:textId="77777777" w:rsidR="000F396F" w:rsidRPr="009243D5" w:rsidRDefault="000F396F" w:rsidP="00CE4161">
            <w:pPr>
              <w:pStyle w:val="Tabulka"/>
            </w:pPr>
            <w:r w:rsidRPr="009243D5">
              <w:t xml:space="preserve">Výše </w:t>
            </w:r>
            <w:bookmarkStart w:id="10" w:name="_Ref264721412"/>
            <w:r w:rsidR="00CE4161" w:rsidRPr="009243D5">
              <w:t>smluvní pokuty</w:t>
            </w:r>
            <w:r w:rsidRPr="009243D5">
              <w:rPr>
                <w:vertAlign w:val="superscript"/>
              </w:rPr>
              <w:footnoteReference w:id="2"/>
            </w:r>
            <w:bookmarkEnd w:id="10"/>
          </w:p>
        </w:tc>
      </w:tr>
      <w:tr w:rsidR="000F396F" w:rsidRPr="009243D5" w14:paraId="72FC1129" w14:textId="77777777" w:rsidTr="001B27BA">
        <w:tc>
          <w:tcPr>
            <w:tcW w:w="828" w:type="dxa"/>
          </w:tcPr>
          <w:p w14:paraId="40470F81" w14:textId="77777777" w:rsidR="000F396F" w:rsidRPr="009243D5" w:rsidRDefault="00002004" w:rsidP="002A7428">
            <w:pPr>
              <w:pStyle w:val="Tabulka"/>
            </w:pPr>
            <w:r w:rsidRPr="009243D5">
              <w:t>2.1</w:t>
            </w:r>
          </w:p>
        </w:tc>
        <w:tc>
          <w:tcPr>
            <w:tcW w:w="6495" w:type="dxa"/>
          </w:tcPr>
          <w:p w14:paraId="012A9678" w14:textId="77777777" w:rsidR="000F396F" w:rsidRPr="009243D5" w:rsidRDefault="00D117D8" w:rsidP="00F95A0D">
            <w:pPr>
              <w:pStyle w:val="Tabulka"/>
            </w:pPr>
            <w:r w:rsidRPr="009243D5">
              <w:t xml:space="preserve">Jakékoli porušení </w:t>
            </w:r>
            <w:r w:rsidR="001D1699" w:rsidRPr="009243D5">
              <w:t xml:space="preserve">čl. 3 </w:t>
            </w:r>
            <w:r w:rsidRPr="009243D5">
              <w:t>standardu</w:t>
            </w:r>
            <w:r w:rsidR="002A7428" w:rsidRPr="009243D5">
              <w:t xml:space="preserve"> s výjimkou níže vyjmenovaných</w:t>
            </w:r>
          </w:p>
        </w:tc>
        <w:tc>
          <w:tcPr>
            <w:tcW w:w="1106" w:type="dxa"/>
          </w:tcPr>
          <w:p w14:paraId="59DB1B76" w14:textId="77777777" w:rsidR="000F396F" w:rsidRPr="009243D5" w:rsidRDefault="002A7428" w:rsidP="002A7428">
            <w:pPr>
              <w:pStyle w:val="Tabulka"/>
            </w:pPr>
            <w:r w:rsidRPr="009243D5">
              <w:t>3</w:t>
            </w:r>
          </w:p>
        </w:tc>
        <w:tc>
          <w:tcPr>
            <w:tcW w:w="1494" w:type="dxa"/>
          </w:tcPr>
          <w:p w14:paraId="45B95B9B" w14:textId="77777777" w:rsidR="000F396F" w:rsidRPr="009243D5" w:rsidRDefault="002A7428" w:rsidP="0046162A">
            <w:pPr>
              <w:pStyle w:val="Tabulka"/>
              <w:jc w:val="right"/>
            </w:pPr>
            <w:r w:rsidRPr="009243D5">
              <w:t>5000</w:t>
            </w:r>
          </w:p>
        </w:tc>
      </w:tr>
      <w:tr w:rsidR="00502CD0" w:rsidRPr="009243D5" w14:paraId="2B264E0C" w14:textId="77777777" w:rsidTr="001B27BA">
        <w:tc>
          <w:tcPr>
            <w:tcW w:w="828" w:type="dxa"/>
          </w:tcPr>
          <w:p w14:paraId="4B2B5984" w14:textId="78D60EB4" w:rsidR="00502CD0" w:rsidRPr="009243D5" w:rsidRDefault="00D36818" w:rsidP="00502CD0">
            <w:pPr>
              <w:pStyle w:val="Tabulka"/>
            </w:pPr>
            <w:ins w:id="11" w:author="Word Document Comparison" w:date="2023-11-20T10:49:00Z">
              <w:r>
                <w:t>2.2</w:t>
              </w:r>
            </w:ins>
          </w:p>
        </w:tc>
        <w:tc>
          <w:tcPr>
            <w:tcW w:w="6495" w:type="dxa"/>
          </w:tcPr>
          <w:p w14:paraId="5915EE19" w14:textId="77777777" w:rsidR="00502CD0" w:rsidRDefault="00502CD0" w:rsidP="00502CD0">
            <w:pPr>
              <w:pStyle w:val="Tabulka"/>
            </w:pPr>
            <w:r w:rsidRPr="009243D5">
              <w:t>Neaktuální nebo nečitelné jízdní řády vlakových linek případně autobusových linek v rozporu s požadavky standardu, umístění neodsouhlasených materiálů do ploch určených pro jízdní řády IDS JMK</w:t>
            </w:r>
          </w:p>
        </w:tc>
        <w:tc>
          <w:tcPr>
            <w:tcW w:w="1106" w:type="dxa"/>
          </w:tcPr>
          <w:p w14:paraId="395C2A6C" w14:textId="77777777" w:rsidR="00502CD0" w:rsidRDefault="00502CD0" w:rsidP="00502CD0">
            <w:pPr>
              <w:pStyle w:val="Tabulka"/>
            </w:pPr>
            <w:r w:rsidRPr="009243D5">
              <w:t>3.</w:t>
            </w:r>
            <w:r>
              <w:t>1</w:t>
            </w:r>
          </w:p>
        </w:tc>
        <w:tc>
          <w:tcPr>
            <w:tcW w:w="1494" w:type="dxa"/>
          </w:tcPr>
          <w:p w14:paraId="1FD435F2" w14:textId="77777777" w:rsidR="00502CD0" w:rsidRDefault="00502CD0" w:rsidP="00502CD0">
            <w:pPr>
              <w:pStyle w:val="Tabulka"/>
              <w:jc w:val="right"/>
            </w:pPr>
            <w:r w:rsidRPr="009243D5">
              <w:t>500</w:t>
            </w:r>
          </w:p>
        </w:tc>
      </w:tr>
      <w:tr w:rsidR="00502CD0" w:rsidRPr="009243D5" w14:paraId="3120D546" w14:textId="77777777" w:rsidTr="001B27BA">
        <w:tc>
          <w:tcPr>
            <w:tcW w:w="828" w:type="dxa"/>
          </w:tcPr>
          <w:p w14:paraId="778CE09F" w14:textId="46FF198F" w:rsidR="00502CD0" w:rsidRPr="009243D5" w:rsidRDefault="00D36818" w:rsidP="002A7428">
            <w:pPr>
              <w:pStyle w:val="Tabulka"/>
            </w:pPr>
            <w:ins w:id="12" w:author="Word Document Comparison" w:date="2023-11-20T10:49:00Z">
              <w:r>
                <w:t>2.3</w:t>
              </w:r>
            </w:ins>
          </w:p>
        </w:tc>
        <w:tc>
          <w:tcPr>
            <w:tcW w:w="6495" w:type="dxa"/>
          </w:tcPr>
          <w:p w14:paraId="729231CA" w14:textId="77777777" w:rsidR="00502CD0" w:rsidRPr="009243D5" w:rsidRDefault="00502CD0" w:rsidP="004D1BF4">
            <w:pPr>
              <w:pStyle w:val="Tabulka"/>
            </w:pPr>
            <w:r>
              <w:t>Dopravce nezajistil označení ploch pro umístění jízdních řádů, nezajistil jejich obnovu, údržbu a očistu</w:t>
            </w:r>
          </w:p>
        </w:tc>
        <w:tc>
          <w:tcPr>
            <w:tcW w:w="1106" w:type="dxa"/>
          </w:tcPr>
          <w:p w14:paraId="6D8D004D" w14:textId="77777777" w:rsidR="00502CD0" w:rsidRPr="009243D5" w:rsidRDefault="00502CD0" w:rsidP="00F95A0D">
            <w:pPr>
              <w:pStyle w:val="Tabulka"/>
            </w:pPr>
            <w:r>
              <w:t>3.1</w:t>
            </w:r>
          </w:p>
        </w:tc>
        <w:tc>
          <w:tcPr>
            <w:tcW w:w="1494" w:type="dxa"/>
          </w:tcPr>
          <w:p w14:paraId="555175CB" w14:textId="77777777" w:rsidR="00502CD0" w:rsidRPr="009243D5" w:rsidRDefault="00502CD0" w:rsidP="0046162A">
            <w:pPr>
              <w:pStyle w:val="Tabulka"/>
              <w:jc w:val="right"/>
            </w:pPr>
            <w:r>
              <w:t>2000</w:t>
            </w:r>
          </w:p>
        </w:tc>
      </w:tr>
      <w:tr w:rsidR="002442F7" w:rsidRPr="009243D5" w14:paraId="68C92F88" w14:textId="77777777" w:rsidTr="001B27BA">
        <w:tc>
          <w:tcPr>
            <w:tcW w:w="828" w:type="dxa"/>
          </w:tcPr>
          <w:p w14:paraId="53A2A0D1" w14:textId="43845AB1" w:rsidR="002442F7" w:rsidRPr="009243D5" w:rsidRDefault="00D36818" w:rsidP="002A7428">
            <w:pPr>
              <w:pStyle w:val="Tabulka"/>
            </w:pPr>
            <w:ins w:id="13" w:author="Word Document Comparison" w:date="2023-11-20T10:49:00Z">
              <w:r>
                <w:t>2.4</w:t>
              </w:r>
            </w:ins>
          </w:p>
        </w:tc>
        <w:tc>
          <w:tcPr>
            <w:tcW w:w="6495" w:type="dxa"/>
          </w:tcPr>
          <w:p w14:paraId="21004938" w14:textId="77777777" w:rsidR="002442F7" w:rsidRPr="009243D5" w:rsidRDefault="004D1BF4" w:rsidP="004D1BF4">
            <w:pPr>
              <w:pStyle w:val="Tabulka"/>
            </w:pPr>
            <w:r w:rsidRPr="009243D5">
              <w:t xml:space="preserve">Nevybavení zastávky zařízením pro umístění </w:t>
            </w:r>
            <w:r w:rsidR="00DD611C" w:rsidRPr="00DD611C">
              <w:t>informačních materiálů IDS JMK</w:t>
            </w:r>
            <w:r w:rsidR="002442F7" w:rsidRPr="009243D5">
              <w:t xml:space="preserve"> dle požadavků standardu</w:t>
            </w:r>
            <w:r w:rsidRPr="009243D5">
              <w:t xml:space="preserve"> nebo jejich</w:t>
            </w:r>
            <w:r w:rsidR="002442F7" w:rsidRPr="009243D5">
              <w:t xml:space="preserve"> </w:t>
            </w:r>
            <w:r w:rsidRPr="009243D5">
              <w:t>umístění v místě neodsouhlaseném KORDIS</w:t>
            </w:r>
          </w:p>
        </w:tc>
        <w:tc>
          <w:tcPr>
            <w:tcW w:w="1106" w:type="dxa"/>
          </w:tcPr>
          <w:p w14:paraId="2305B446" w14:textId="77777777" w:rsidR="002442F7" w:rsidRPr="009243D5" w:rsidRDefault="002442F7" w:rsidP="00F95A0D">
            <w:pPr>
              <w:pStyle w:val="Tabulka"/>
            </w:pPr>
            <w:r w:rsidRPr="009243D5">
              <w:t>3.2</w:t>
            </w:r>
          </w:p>
        </w:tc>
        <w:tc>
          <w:tcPr>
            <w:tcW w:w="1494" w:type="dxa"/>
          </w:tcPr>
          <w:p w14:paraId="2CE1AD7C" w14:textId="77777777" w:rsidR="002442F7" w:rsidRPr="009243D5" w:rsidRDefault="004D1BF4" w:rsidP="0046162A">
            <w:pPr>
              <w:pStyle w:val="Tabulka"/>
              <w:jc w:val="right"/>
            </w:pPr>
            <w:r w:rsidRPr="009243D5">
              <w:t>5</w:t>
            </w:r>
            <w:r w:rsidR="002442F7" w:rsidRPr="009243D5">
              <w:t>000</w:t>
            </w:r>
          </w:p>
        </w:tc>
      </w:tr>
      <w:tr w:rsidR="00F95A0D" w:rsidRPr="009243D5" w14:paraId="45F54590" w14:textId="77777777" w:rsidTr="001B27BA">
        <w:tc>
          <w:tcPr>
            <w:tcW w:w="828" w:type="dxa"/>
          </w:tcPr>
          <w:p w14:paraId="09316B2C" w14:textId="479806AD" w:rsidR="00F95A0D" w:rsidRPr="009243D5" w:rsidRDefault="00D36818" w:rsidP="002A7428">
            <w:pPr>
              <w:pStyle w:val="Tabulka"/>
            </w:pPr>
            <w:ins w:id="14" w:author="Word Document Comparison" w:date="2023-11-20T10:49:00Z">
              <w:r>
                <w:t>2.5</w:t>
              </w:r>
            </w:ins>
          </w:p>
        </w:tc>
        <w:tc>
          <w:tcPr>
            <w:tcW w:w="6495" w:type="dxa"/>
          </w:tcPr>
          <w:p w14:paraId="47E926A3" w14:textId="77777777" w:rsidR="00F95A0D" w:rsidRPr="009243D5" w:rsidRDefault="00F95A0D" w:rsidP="004D1BF4">
            <w:pPr>
              <w:pStyle w:val="Tabulka"/>
            </w:pPr>
            <w:r w:rsidRPr="009243D5">
              <w:t xml:space="preserve">Nevybavení zastávky </w:t>
            </w:r>
            <w:r w:rsidR="00F33651" w:rsidRPr="009243D5">
              <w:t xml:space="preserve">informační plochou (vitrínou nebo </w:t>
            </w:r>
            <w:proofErr w:type="spellStart"/>
            <w:r w:rsidR="00F33651" w:rsidRPr="009243D5">
              <w:t>klaprámem</w:t>
            </w:r>
            <w:proofErr w:type="spellEnd"/>
            <w:r w:rsidR="00F33651" w:rsidRPr="009243D5">
              <w:t xml:space="preserve">) </w:t>
            </w:r>
            <w:r w:rsidRPr="009243D5">
              <w:t xml:space="preserve">v počtu </w:t>
            </w:r>
            <w:r w:rsidR="001F76C7" w:rsidRPr="009243D5">
              <w:t xml:space="preserve">a v umístění </w:t>
            </w:r>
            <w:r w:rsidRPr="009243D5">
              <w:t>stanoveném standardem</w:t>
            </w:r>
            <w:r w:rsidR="001F76C7" w:rsidRPr="009243D5">
              <w:t>, umístění v místě ne</w:t>
            </w:r>
            <w:r w:rsidRPr="009243D5">
              <w:t>odsouhlaseném KORDIS</w:t>
            </w:r>
            <w:r w:rsidR="00FE53FC" w:rsidRPr="009243D5">
              <w:t>,</w:t>
            </w:r>
            <w:r w:rsidR="005706BA" w:rsidRPr="009243D5">
              <w:t xml:space="preserve"> </w:t>
            </w:r>
            <w:r w:rsidR="00FE53FC" w:rsidRPr="009243D5">
              <w:t xml:space="preserve">nevybavení </w:t>
            </w:r>
            <w:r w:rsidR="005706BA" w:rsidRPr="009243D5">
              <w:t>zastávky zařízením určeným pro umístění informačních materiálů ve standardem definovaných zastávkách nebo jeho nefunkčnost; zařízení pro umístění informačních materiálů neodpovídající standardu nebo umístěné v místě neodsouhlaseném KORDIS</w:t>
            </w:r>
          </w:p>
        </w:tc>
        <w:tc>
          <w:tcPr>
            <w:tcW w:w="1106" w:type="dxa"/>
          </w:tcPr>
          <w:p w14:paraId="567C2922" w14:textId="77777777" w:rsidR="00F95A0D" w:rsidRPr="009243D5" w:rsidRDefault="00F95A0D" w:rsidP="00DD611C">
            <w:pPr>
              <w:pStyle w:val="Tabulka"/>
            </w:pPr>
            <w:r w:rsidRPr="009243D5">
              <w:t>3.</w:t>
            </w:r>
            <w:r w:rsidR="00DD611C">
              <w:t>2</w:t>
            </w:r>
          </w:p>
        </w:tc>
        <w:tc>
          <w:tcPr>
            <w:tcW w:w="1494" w:type="dxa"/>
          </w:tcPr>
          <w:p w14:paraId="7442E918" w14:textId="77777777" w:rsidR="00F95A0D" w:rsidRPr="009243D5" w:rsidRDefault="00F95A0D" w:rsidP="0046162A">
            <w:pPr>
              <w:pStyle w:val="Tabulka"/>
              <w:jc w:val="right"/>
            </w:pPr>
            <w:r w:rsidRPr="009243D5">
              <w:t>5000</w:t>
            </w:r>
          </w:p>
        </w:tc>
      </w:tr>
      <w:tr w:rsidR="001F76C7" w:rsidRPr="009243D5" w14:paraId="1CA71851" w14:textId="77777777" w:rsidTr="001B27BA">
        <w:tc>
          <w:tcPr>
            <w:tcW w:w="828" w:type="dxa"/>
          </w:tcPr>
          <w:p w14:paraId="6D7A8B4A" w14:textId="2E44F48A" w:rsidR="001F76C7" w:rsidRPr="009243D5" w:rsidRDefault="00D36818" w:rsidP="002A7428">
            <w:pPr>
              <w:pStyle w:val="Tabulka"/>
            </w:pPr>
            <w:ins w:id="15" w:author="Word Document Comparison" w:date="2023-11-20T10:49:00Z">
              <w:r>
                <w:t>2.6</w:t>
              </w:r>
            </w:ins>
          </w:p>
        </w:tc>
        <w:tc>
          <w:tcPr>
            <w:tcW w:w="6495" w:type="dxa"/>
          </w:tcPr>
          <w:p w14:paraId="113E77E4" w14:textId="77777777" w:rsidR="001F76C7" w:rsidRPr="009243D5" w:rsidRDefault="001F76C7" w:rsidP="004D1BF4">
            <w:pPr>
              <w:pStyle w:val="Tabulka"/>
            </w:pPr>
            <w:r w:rsidRPr="009243D5">
              <w:t>Nevybavení prodejen jízdních dokladů označením ve vzhledu dodaném KORDIS</w:t>
            </w:r>
          </w:p>
        </w:tc>
        <w:tc>
          <w:tcPr>
            <w:tcW w:w="1106" w:type="dxa"/>
          </w:tcPr>
          <w:p w14:paraId="248A2FC9" w14:textId="77777777" w:rsidR="001F76C7" w:rsidRPr="009243D5" w:rsidRDefault="001F76C7" w:rsidP="001F76C7">
            <w:pPr>
              <w:pStyle w:val="Tabulka"/>
            </w:pPr>
            <w:r w:rsidRPr="009243D5">
              <w:t>3.</w:t>
            </w:r>
            <w:r w:rsidR="0020347A">
              <w:t>2</w:t>
            </w:r>
          </w:p>
        </w:tc>
        <w:tc>
          <w:tcPr>
            <w:tcW w:w="1494" w:type="dxa"/>
          </w:tcPr>
          <w:p w14:paraId="6457F035" w14:textId="77777777" w:rsidR="001F76C7" w:rsidRPr="009243D5" w:rsidRDefault="001F76C7" w:rsidP="0046162A">
            <w:pPr>
              <w:pStyle w:val="Tabulka"/>
              <w:jc w:val="right"/>
            </w:pPr>
            <w:r w:rsidRPr="009243D5">
              <w:t>5000</w:t>
            </w:r>
          </w:p>
        </w:tc>
      </w:tr>
      <w:tr w:rsidR="001F76C7" w:rsidRPr="009243D5" w14:paraId="1271F7D0" w14:textId="77777777" w:rsidTr="001B27BA">
        <w:tc>
          <w:tcPr>
            <w:tcW w:w="828" w:type="dxa"/>
          </w:tcPr>
          <w:p w14:paraId="515CA6F4" w14:textId="266615DF" w:rsidR="001F76C7" w:rsidRPr="009243D5" w:rsidRDefault="00D36818" w:rsidP="002A7428">
            <w:pPr>
              <w:pStyle w:val="Tabulka"/>
            </w:pPr>
            <w:ins w:id="16" w:author="Word Document Comparison" w:date="2023-11-20T10:49:00Z">
              <w:r>
                <w:t>2.7</w:t>
              </w:r>
            </w:ins>
          </w:p>
        </w:tc>
        <w:tc>
          <w:tcPr>
            <w:tcW w:w="6495" w:type="dxa"/>
          </w:tcPr>
          <w:p w14:paraId="6A7DBC13" w14:textId="77777777" w:rsidR="001F76C7" w:rsidRPr="009243D5" w:rsidRDefault="001F76C7" w:rsidP="004D1BF4">
            <w:pPr>
              <w:pStyle w:val="Tabulka"/>
            </w:pPr>
            <w:r w:rsidRPr="009243D5">
              <w:t>Nedoplněné zařízení určené pro umístění informačních materiálů (za předpokladu dodání materiálů ze strany KORDIS)</w:t>
            </w:r>
            <w:r w:rsidR="002442F7" w:rsidRPr="009243D5">
              <w:t xml:space="preserve"> ve standardem definovaných termínech</w:t>
            </w:r>
          </w:p>
        </w:tc>
        <w:tc>
          <w:tcPr>
            <w:tcW w:w="1106" w:type="dxa"/>
          </w:tcPr>
          <w:p w14:paraId="74A51225" w14:textId="77777777" w:rsidR="001F76C7" w:rsidRPr="009243D5" w:rsidRDefault="001F76C7" w:rsidP="001F76C7">
            <w:pPr>
              <w:pStyle w:val="Tabulka"/>
            </w:pPr>
            <w:r w:rsidRPr="009243D5">
              <w:t>3.</w:t>
            </w:r>
            <w:r w:rsidR="0020347A">
              <w:t>2</w:t>
            </w:r>
          </w:p>
        </w:tc>
        <w:tc>
          <w:tcPr>
            <w:tcW w:w="1494" w:type="dxa"/>
          </w:tcPr>
          <w:p w14:paraId="7BB60F32" w14:textId="77777777" w:rsidR="001F76C7" w:rsidRPr="009243D5" w:rsidRDefault="001F76C7" w:rsidP="0046162A">
            <w:pPr>
              <w:pStyle w:val="Tabulka"/>
              <w:jc w:val="right"/>
            </w:pPr>
            <w:r w:rsidRPr="009243D5">
              <w:t>500</w:t>
            </w:r>
          </w:p>
        </w:tc>
      </w:tr>
      <w:tr w:rsidR="0058311B" w:rsidRPr="009243D5" w14:paraId="62F8C259" w14:textId="77777777" w:rsidTr="001B27BA">
        <w:tc>
          <w:tcPr>
            <w:tcW w:w="828" w:type="dxa"/>
          </w:tcPr>
          <w:p w14:paraId="393CA9C6" w14:textId="3561C748" w:rsidR="0058311B" w:rsidRPr="009243D5" w:rsidRDefault="00D36818" w:rsidP="0058311B">
            <w:pPr>
              <w:pStyle w:val="Tabulka"/>
            </w:pPr>
            <w:ins w:id="17" w:author="Word Document Comparison" w:date="2023-11-20T10:49:00Z">
              <w:r>
                <w:t>2.8</w:t>
              </w:r>
            </w:ins>
          </w:p>
        </w:tc>
        <w:tc>
          <w:tcPr>
            <w:tcW w:w="6495" w:type="dxa"/>
          </w:tcPr>
          <w:p w14:paraId="6749E825" w14:textId="77777777" w:rsidR="0058311B" w:rsidRPr="009243D5" w:rsidRDefault="0058311B" w:rsidP="0058311B">
            <w:pPr>
              <w:pStyle w:val="Tabulka"/>
            </w:pPr>
            <w:r w:rsidRPr="009243D5">
              <w:t>Dopravce nedoložil, že přenášel požadavky standardu na Provozovatele dráhy</w:t>
            </w:r>
            <w:r>
              <w:t>.</w:t>
            </w:r>
          </w:p>
        </w:tc>
        <w:tc>
          <w:tcPr>
            <w:tcW w:w="1106" w:type="dxa"/>
          </w:tcPr>
          <w:p w14:paraId="195BBDC4" w14:textId="77777777" w:rsidR="0058311B" w:rsidRPr="009243D5" w:rsidRDefault="0058311B" w:rsidP="0058311B">
            <w:pPr>
              <w:pStyle w:val="Tabulka"/>
            </w:pPr>
            <w:r>
              <w:t xml:space="preserve">3.3, </w:t>
            </w:r>
            <w:r w:rsidRPr="009243D5">
              <w:t>3.</w:t>
            </w:r>
            <w:r>
              <w:t>4</w:t>
            </w:r>
            <w:r w:rsidRPr="009243D5">
              <w:t xml:space="preserve"> a 3.</w:t>
            </w:r>
            <w:r>
              <w:t>5</w:t>
            </w:r>
          </w:p>
        </w:tc>
        <w:tc>
          <w:tcPr>
            <w:tcW w:w="1494" w:type="dxa"/>
          </w:tcPr>
          <w:p w14:paraId="6F8BD860" w14:textId="77777777" w:rsidR="0058311B" w:rsidRPr="009243D5" w:rsidRDefault="0058311B" w:rsidP="0058311B">
            <w:pPr>
              <w:pStyle w:val="Tabulka"/>
              <w:jc w:val="right"/>
            </w:pPr>
            <w:r w:rsidRPr="009243D5">
              <w:t>10000</w:t>
            </w:r>
          </w:p>
        </w:tc>
      </w:tr>
      <w:tr w:rsidR="0058311B" w:rsidRPr="009243D5" w14:paraId="6D0AEEA2" w14:textId="77777777" w:rsidTr="001B27BA">
        <w:tc>
          <w:tcPr>
            <w:tcW w:w="828" w:type="dxa"/>
          </w:tcPr>
          <w:p w14:paraId="7C44CAB0" w14:textId="0326E2A3" w:rsidR="0058311B" w:rsidRPr="009243D5" w:rsidRDefault="00D36818" w:rsidP="0058311B">
            <w:pPr>
              <w:pStyle w:val="Tabulka"/>
            </w:pPr>
            <w:ins w:id="18" w:author="Word Document Comparison" w:date="2023-11-20T10:49:00Z">
              <w:r>
                <w:t>2.9</w:t>
              </w:r>
            </w:ins>
          </w:p>
        </w:tc>
        <w:tc>
          <w:tcPr>
            <w:tcW w:w="6495" w:type="dxa"/>
          </w:tcPr>
          <w:p w14:paraId="7620B387" w14:textId="77777777" w:rsidR="0058311B" w:rsidRPr="009243D5" w:rsidRDefault="0058311B" w:rsidP="0058311B">
            <w:pPr>
              <w:pStyle w:val="Tabulka"/>
            </w:pPr>
            <w:r w:rsidRPr="009243D5">
              <w:t>Dopravce nehlásí závady dle požadavků standardu</w:t>
            </w:r>
          </w:p>
        </w:tc>
        <w:tc>
          <w:tcPr>
            <w:tcW w:w="1106" w:type="dxa"/>
          </w:tcPr>
          <w:p w14:paraId="5F9429F8" w14:textId="77777777" w:rsidR="0058311B" w:rsidRPr="009243D5" w:rsidRDefault="0058311B" w:rsidP="0058311B">
            <w:pPr>
              <w:pStyle w:val="Tabulka"/>
            </w:pPr>
            <w:r w:rsidRPr="009243D5">
              <w:t>3.</w:t>
            </w:r>
            <w:r>
              <w:t>4</w:t>
            </w:r>
          </w:p>
        </w:tc>
        <w:tc>
          <w:tcPr>
            <w:tcW w:w="1494" w:type="dxa"/>
          </w:tcPr>
          <w:p w14:paraId="521AE689" w14:textId="77777777" w:rsidR="0058311B" w:rsidRPr="009243D5" w:rsidRDefault="0058311B" w:rsidP="0058311B">
            <w:pPr>
              <w:pStyle w:val="Tabulka"/>
              <w:jc w:val="right"/>
            </w:pPr>
            <w:r w:rsidRPr="009243D5">
              <w:t>500</w:t>
            </w:r>
          </w:p>
        </w:tc>
      </w:tr>
      <w:tr w:rsidR="0058311B" w:rsidRPr="009243D5" w14:paraId="269542D9" w14:textId="77777777" w:rsidTr="001B27BA">
        <w:tc>
          <w:tcPr>
            <w:tcW w:w="828" w:type="dxa"/>
          </w:tcPr>
          <w:p w14:paraId="5771A706" w14:textId="05D133A7" w:rsidR="0058311B" w:rsidRPr="009243D5" w:rsidRDefault="00D36818" w:rsidP="0058311B">
            <w:pPr>
              <w:pStyle w:val="Tabulka"/>
            </w:pPr>
            <w:ins w:id="19" w:author="Word Document Comparison" w:date="2023-11-20T10:49:00Z">
              <w:r>
                <w:t>2.10</w:t>
              </w:r>
            </w:ins>
          </w:p>
        </w:tc>
        <w:tc>
          <w:tcPr>
            <w:tcW w:w="6495" w:type="dxa"/>
          </w:tcPr>
          <w:p w14:paraId="3E2179DB" w14:textId="77777777" w:rsidR="0058311B" w:rsidRPr="009243D5" w:rsidRDefault="0058311B" w:rsidP="0058311B">
            <w:pPr>
              <w:pStyle w:val="Tabulka"/>
            </w:pPr>
            <w:r w:rsidRPr="009243D5">
              <w:t>Dopravce nezabezpečil označení zastávky náhradní dopravy dle požadavků standardu</w:t>
            </w:r>
          </w:p>
        </w:tc>
        <w:tc>
          <w:tcPr>
            <w:tcW w:w="1106" w:type="dxa"/>
          </w:tcPr>
          <w:p w14:paraId="254C96E2" w14:textId="77777777" w:rsidR="0058311B" w:rsidRPr="009243D5" w:rsidRDefault="0058311B" w:rsidP="0058311B">
            <w:pPr>
              <w:pStyle w:val="Tabulka"/>
            </w:pPr>
            <w:r w:rsidRPr="009243D5">
              <w:t>3.</w:t>
            </w:r>
            <w:r>
              <w:t>6</w:t>
            </w:r>
          </w:p>
        </w:tc>
        <w:tc>
          <w:tcPr>
            <w:tcW w:w="1494" w:type="dxa"/>
          </w:tcPr>
          <w:p w14:paraId="06452B28" w14:textId="77777777" w:rsidR="0058311B" w:rsidRPr="009243D5" w:rsidRDefault="0058311B" w:rsidP="0058311B">
            <w:pPr>
              <w:pStyle w:val="Tabulka"/>
              <w:jc w:val="right"/>
            </w:pPr>
            <w:r w:rsidRPr="009243D5">
              <w:t>2000</w:t>
            </w:r>
          </w:p>
        </w:tc>
      </w:tr>
    </w:tbl>
    <w:p w14:paraId="473243D7" w14:textId="77777777" w:rsidR="009334C2" w:rsidRPr="009243D5" w:rsidRDefault="009334C2" w:rsidP="009334C2"/>
    <w:p w14:paraId="6E61741B" w14:textId="77777777" w:rsidR="004F4963" w:rsidRPr="009243D5" w:rsidRDefault="009334C2" w:rsidP="004F4963">
      <w:pPr>
        <w:pStyle w:val="Nadpis1"/>
        <w:rPr>
          <w:lang w:val="cs-CZ"/>
        </w:rPr>
      </w:pPr>
      <w:r w:rsidRPr="009243D5">
        <w:br w:type="page"/>
      </w:r>
      <w:bookmarkStart w:id="20" w:name="_Toc501044357"/>
      <w:r w:rsidR="004F4963" w:rsidRPr="009243D5">
        <w:lastRenderedPageBreak/>
        <w:t>STANDARD PODOBY JÍZDNÍCH ŘÁDŮ</w:t>
      </w:r>
      <w:bookmarkEnd w:id="20"/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6692"/>
        <w:gridCol w:w="1106"/>
        <w:gridCol w:w="1519"/>
      </w:tblGrid>
      <w:tr w:rsidR="0046162A" w:rsidRPr="009243D5" w14:paraId="03E9164F" w14:textId="77777777" w:rsidTr="0046162A">
        <w:tc>
          <w:tcPr>
            <w:tcW w:w="606" w:type="dxa"/>
          </w:tcPr>
          <w:p w14:paraId="2BB02A51" w14:textId="77777777" w:rsidR="0046162A" w:rsidRPr="009243D5" w:rsidRDefault="00AB3093" w:rsidP="0046162A">
            <w:pPr>
              <w:pStyle w:val="Tabulka"/>
            </w:pPr>
            <w:r w:rsidRPr="009243D5">
              <w:t>Bod</w:t>
            </w:r>
          </w:p>
        </w:tc>
        <w:tc>
          <w:tcPr>
            <w:tcW w:w="6692" w:type="dxa"/>
          </w:tcPr>
          <w:p w14:paraId="20543EAB" w14:textId="77777777" w:rsidR="0046162A" w:rsidRPr="009243D5" w:rsidRDefault="0046162A" w:rsidP="0046162A">
            <w:pPr>
              <w:pStyle w:val="Tabulka"/>
            </w:pPr>
            <w:r w:rsidRPr="009243D5">
              <w:t>Nedostatek</w:t>
            </w:r>
          </w:p>
        </w:tc>
        <w:tc>
          <w:tcPr>
            <w:tcW w:w="1106" w:type="dxa"/>
          </w:tcPr>
          <w:p w14:paraId="5AF4E669" w14:textId="77777777" w:rsidR="0046162A" w:rsidRPr="009243D5" w:rsidRDefault="0046162A" w:rsidP="0046162A">
            <w:pPr>
              <w:pStyle w:val="Tabulka"/>
            </w:pPr>
            <w:r w:rsidRPr="009243D5">
              <w:t>Článek standardu</w:t>
            </w:r>
          </w:p>
        </w:tc>
        <w:tc>
          <w:tcPr>
            <w:tcW w:w="1519" w:type="dxa"/>
          </w:tcPr>
          <w:p w14:paraId="00381E25" w14:textId="77777777" w:rsidR="0046162A" w:rsidRPr="009243D5" w:rsidRDefault="0046162A" w:rsidP="00765545">
            <w:pPr>
              <w:pStyle w:val="Tabulka"/>
            </w:pPr>
            <w:r w:rsidRPr="009243D5">
              <w:t xml:space="preserve">Výše </w:t>
            </w:r>
            <w:r w:rsidR="00765545" w:rsidRPr="009243D5">
              <w:t>smluvní pokuty</w:t>
            </w:r>
            <w:r w:rsidRPr="009243D5">
              <w:rPr>
                <w:vertAlign w:val="superscript"/>
              </w:rPr>
              <w:footnoteReference w:id="3"/>
            </w:r>
          </w:p>
        </w:tc>
      </w:tr>
      <w:tr w:rsidR="0046162A" w:rsidRPr="009243D5" w14:paraId="09DE3133" w14:textId="77777777" w:rsidTr="0046162A">
        <w:tc>
          <w:tcPr>
            <w:tcW w:w="606" w:type="dxa"/>
          </w:tcPr>
          <w:p w14:paraId="20099644" w14:textId="77777777" w:rsidR="0046162A" w:rsidRPr="009243D5" w:rsidRDefault="00002004" w:rsidP="0046162A">
            <w:pPr>
              <w:pStyle w:val="Tabulka"/>
            </w:pPr>
            <w:r w:rsidRPr="009243D5">
              <w:t>3.1</w:t>
            </w:r>
          </w:p>
        </w:tc>
        <w:tc>
          <w:tcPr>
            <w:tcW w:w="6692" w:type="dxa"/>
          </w:tcPr>
          <w:p w14:paraId="2AD66E14" w14:textId="77777777" w:rsidR="0046162A" w:rsidRPr="009243D5" w:rsidRDefault="0046162A" w:rsidP="0046162A">
            <w:pPr>
              <w:pStyle w:val="Tabulka"/>
            </w:pPr>
            <w:r w:rsidRPr="009243D5">
              <w:t xml:space="preserve">Dopravce nedodržuje vzhled </w:t>
            </w:r>
            <w:r w:rsidR="00815452" w:rsidRPr="009243D5">
              <w:t>jízdních řádů</w:t>
            </w:r>
          </w:p>
        </w:tc>
        <w:tc>
          <w:tcPr>
            <w:tcW w:w="1106" w:type="dxa"/>
          </w:tcPr>
          <w:p w14:paraId="7F49D1D6" w14:textId="77777777" w:rsidR="0046162A" w:rsidRPr="009243D5" w:rsidRDefault="00815452" w:rsidP="0046162A">
            <w:pPr>
              <w:pStyle w:val="Tabulka"/>
            </w:pPr>
            <w:r w:rsidRPr="009243D5">
              <w:t>4</w:t>
            </w:r>
          </w:p>
        </w:tc>
        <w:tc>
          <w:tcPr>
            <w:tcW w:w="1519" w:type="dxa"/>
          </w:tcPr>
          <w:p w14:paraId="4E03FBC2" w14:textId="77777777" w:rsidR="0046162A" w:rsidRPr="009243D5" w:rsidRDefault="0046162A" w:rsidP="0046162A">
            <w:pPr>
              <w:pStyle w:val="Tabulka"/>
              <w:jc w:val="right"/>
            </w:pPr>
            <w:r w:rsidRPr="009243D5">
              <w:t>5000</w:t>
            </w:r>
          </w:p>
        </w:tc>
      </w:tr>
    </w:tbl>
    <w:p w14:paraId="2C121E56" w14:textId="77777777" w:rsidR="004F4963" w:rsidRPr="009243D5" w:rsidRDefault="004F4963" w:rsidP="004F4963">
      <w:pPr>
        <w:pStyle w:val="Nadpis1"/>
        <w:rPr>
          <w:lang w:val="cs-CZ"/>
        </w:rPr>
      </w:pPr>
      <w:bookmarkStart w:id="21" w:name="_Toc501044358"/>
      <w:r w:rsidRPr="009243D5">
        <w:t>STANDARD VYBAVENÍ ŽELEZNIČNÍCH VOZIDEL</w:t>
      </w:r>
      <w:bookmarkEnd w:id="21"/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1"/>
        <w:gridCol w:w="6568"/>
        <w:gridCol w:w="1106"/>
        <w:gridCol w:w="1458"/>
      </w:tblGrid>
      <w:tr w:rsidR="009243D5" w:rsidRPr="009243D5" w14:paraId="3975B042" w14:textId="77777777" w:rsidTr="00E365C6">
        <w:tc>
          <w:tcPr>
            <w:tcW w:w="792" w:type="dxa"/>
          </w:tcPr>
          <w:p w14:paraId="4E22948B" w14:textId="77777777" w:rsidR="00815452" w:rsidRPr="009243D5" w:rsidRDefault="00AB3093" w:rsidP="00815452">
            <w:pPr>
              <w:pStyle w:val="Tabulka"/>
            </w:pPr>
            <w:r w:rsidRPr="009243D5">
              <w:t>Bod</w:t>
            </w:r>
          </w:p>
        </w:tc>
        <w:tc>
          <w:tcPr>
            <w:tcW w:w="6580" w:type="dxa"/>
          </w:tcPr>
          <w:p w14:paraId="1FA98764" w14:textId="77777777" w:rsidR="00815452" w:rsidRPr="009243D5" w:rsidRDefault="00815452" w:rsidP="00815452">
            <w:pPr>
              <w:pStyle w:val="Tabulka"/>
            </w:pPr>
            <w:r w:rsidRPr="009243D5">
              <w:t>Nedostatek</w:t>
            </w:r>
          </w:p>
        </w:tc>
        <w:tc>
          <w:tcPr>
            <w:tcW w:w="1092" w:type="dxa"/>
          </w:tcPr>
          <w:p w14:paraId="45BBDA93" w14:textId="77777777" w:rsidR="00815452" w:rsidRPr="009243D5" w:rsidRDefault="00815452" w:rsidP="00815452">
            <w:pPr>
              <w:pStyle w:val="Tabulka"/>
            </w:pPr>
            <w:r w:rsidRPr="009243D5">
              <w:t>Článek standardu</w:t>
            </w:r>
          </w:p>
        </w:tc>
        <w:tc>
          <w:tcPr>
            <w:tcW w:w="1459" w:type="dxa"/>
          </w:tcPr>
          <w:p w14:paraId="52BD0BAC" w14:textId="77777777" w:rsidR="00815452" w:rsidRPr="009243D5" w:rsidRDefault="00815452" w:rsidP="00765545">
            <w:pPr>
              <w:pStyle w:val="Tabulka"/>
            </w:pPr>
            <w:r w:rsidRPr="009243D5">
              <w:t xml:space="preserve">Výše </w:t>
            </w:r>
            <w:r w:rsidR="00765545" w:rsidRPr="009243D5">
              <w:t>smluvní pokuty</w:t>
            </w:r>
            <w:r w:rsidRPr="009243D5">
              <w:rPr>
                <w:vertAlign w:val="superscript"/>
              </w:rPr>
              <w:footnoteReference w:id="4"/>
            </w:r>
          </w:p>
        </w:tc>
      </w:tr>
      <w:tr w:rsidR="009243D5" w:rsidRPr="009243D5" w14:paraId="2638E3BE" w14:textId="77777777" w:rsidTr="00E365C6">
        <w:tc>
          <w:tcPr>
            <w:tcW w:w="792" w:type="dxa"/>
          </w:tcPr>
          <w:p w14:paraId="72F7A798" w14:textId="77777777" w:rsidR="00D117D8" w:rsidRPr="009243D5" w:rsidRDefault="00002004" w:rsidP="00815452">
            <w:pPr>
              <w:pStyle w:val="Tabulka"/>
            </w:pPr>
            <w:r w:rsidRPr="009243D5">
              <w:t>4.1</w:t>
            </w:r>
          </w:p>
        </w:tc>
        <w:tc>
          <w:tcPr>
            <w:tcW w:w="6580" w:type="dxa"/>
          </w:tcPr>
          <w:p w14:paraId="21E56755" w14:textId="77777777" w:rsidR="00D117D8" w:rsidRPr="009243D5" w:rsidRDefault="00D117D8" w:rsidP="001D1699">
            <w:pPr>
              <w:pStyle w:val="Tabulka"/>
            </w:pPr>
            <w:r w:rsidRPr="009243D5">
              <w:t xml:space="preserve">Jakékoli porušení </w:t>
            </w:r>
            <w:r w:rsidR="001D1699" w:rsidRPr="009243D5">
              <w:t xml:space="preserve">čl. 5 </w:t>
            </w:r>
            <w:r w:rsidRPr="009243D5">
              <w:t>standardu s výjimkou níže vyjmenovaných</w:t>
            </w:r>
          </w:p>
        </w:tc>
        <w:tc>
          <w:tcPr>
            <w:tcW w:w="1092" w:type="dxa"/>
          </w:tcPr>
          <w:p w14:paraId="78B9FE1E" w14:textId="77777777" w:rsidR="00D117D8" w:rsidRPr="009243D5" w:rsidRDefault="00D117D8" w:rsidP="00D117D8">
            <w:pPr>
              <w:pStyle w:val="Tabulka"/>
            </w:pPr>
            <w:r w:rsidRPr="009243D5">
              <w:t>5</w:t>
            </w:r>
          </w:p>
        </w:tc>
        <w:tc>
          <w:tcPr>
            <w:tcW w:w="1459" w:type="dxa"/>
          </w:tcPr>
          <w:p w14:paraId="1256C7BA" w14:textId="77777777" w:rsidR="00D117D8" w:rsidRPr="009243D5" w:rsidRDefault="00D117D8" w:rsidP="00D117D8">
            <w:pPr>
              <w:pStyle w:val="Tabulka"/>
              <w:jc w:val="right"/>
            </w:pPr>
            <w:r w:rsidRPr="009243D5">
              <w:t>5000</w:t>
            </w:r>
          </w:p>
        </w:tc>
      </w:tr>
      <w:tr w:rsidR="009243D5" w:rsidRPr="009243D5" w14:paraId="67DF7CC3" w14:textId="77777777" w:rsidTr="00E365C6">
        <w:tc>
          <w:tcPr>
            <w:tcW w:w="792" w:type="dxa"/>
          </w:tcPr>
          <w:p w14:paraId="6F85BA33" w14:textId="45B73622" w:rsidR="00815452" w:rsidRPr="009243D5" w:rsidRDefault="00D36818" w:rsidP="00815452">
            <w:pPr>
              <w:pStyle w:val="Tabulka"/>
            </w:pPr>
            <w:ins w:id="22" w:author="Word Document Comparison" w:date="2023-11-20T10:49:00Z">
              <w:r>
                <w:t>4.2</w:t>
              </w:r>
            </w:ins>
          </w:p>
        </w:tc>
        <w:tc>
          <w:tcPr>
            <w:tcW w:w="6580" w:type="dxa"/>
          </w:tcPr>
          <w:p w14:paraId="78452FFC" w14:textId="77777777" w:rsidR="00815452" w:rsidRPr="009243D5" w:rsidRDefault="002B1A1F" w:rsidP="00815452">
            <w:pPr>
              <w:pStyle w:val="Tabulka"/>
            </w:pPr>
            <w:r>
              <w:t xml:space="preserve">Dopravce neprovedl </w:t>
            </w:r>
            <w:r w:rsidR="004804B6">
              <w:t xml:space="preserve">kontrolu souladu vozidla </w:t>
            </w:r>
          </w:p>
        </w:tc>
        <w:tc>
          <w:tcPr>
            <w:tcW w:w="1092" w:type="dxa"/>
          </w:tcPr>
          <w:p w14:paraId="114EC153" w14:textId="77777777" w:rsidR="00815452" w:rsidRPr="009243D5" w:rsidRDefault="004804B6" w:rsidP="00815452">
            <w:pPr>
              <w:pStyle w:val="Tabulka"/>
            </w:pPr>
            <w:r>
              <w:t>5.1</w:t>
            </w:r>
          </w:p>
        </w:tc>
        <w:tc>
          <w:tcPr>
            <w:tcW w:w="1459" w:type="dxa"/>
          </w:tcPr>
          <w:p w14:paraId="155B3A7D" w14:textId="77777777" w:rsidR="004804B6" w:rsidRPr="009243D5" w:rsidRDefault="004804B6" w:rsidP="004804B6">
            <w:pPr>
              <w:pStyle w:val="Tabulka"/>
              <w:jc w:val="right"/>
            </w:pPr>
            <w:r>
              <w:t>500</w:t>
            </w:r>
          </w:p>
        </w:tc>
      </w:tr>
      <w:tr w:rsidR="004804B6" w:rsidRPr="009243D5" w14:paraId="593E9B4D" w14:textId="77777777" w:rsidTr="00E365C6">
        <w:tc>
          <w:tcPr>
            <w:tcW w:w="792" w:type="dxa"/>
          </w:tcPr>
          <w:p w14:paraId="03C23D41" w14:textId="20A4841F" w:rsidR="004804B6" w:rsidRPr="009243D5" w:rsidRDefault="00D36818" w:rsidP="004804B6">
            <w:pPr>
              <w:pStyle w:val="Tabulka"/>
            </w:pPr>
            <w:ins w:id="23" w:author="Word Document Comparison" w:date="2023-11-20T10:49:00Z">
              <w:r>
                <w:t>4.3</w:t>
              </w:r>
            </w:ins>
          </w:p>
        </w:tc>
        <w:tc>
          <w:tcPr>
            <w:tcW w:w="6580" w:type="dxa"/>
          </w:tcPr>
          <w:p w14:paraId="4DB4961E" w14:textId="77777777" w:rsidR="004804B6" w:rsidRPr="009243D5" w:rsidRDefault="004804B6" w:rsidP="004804B6">
            <w:pPr>
              <w:pStyle w:val="Tabulka"/>
            </w:pPr>
            <w:r>
              <w:t xml:space="preserve">Dopravce nedodal denní hlášení závad </w:t>
            </w:r>
          </w:p>
        </w:tc>
        <w:tc>
          <w:tcPr>
            <w:tcW w:w="1092" w:type="dxa"/>
          </w:tcPr>
          <w:p w14:paraId="23EFDCE2" w14:textId="77777777" w:rsidR="004804B6" w:rsidRPr="009243D5" w:rsidRDefault="004804B6" w:rsidP="004804B6">
            <w:pPr>
              <w:pStyle w:val="Tabulka"/>
            </w:pPr>
            <w:r w:rsidRPr="008E2905">
              <w:t>5.1</w:t>
            </w:r>
          </w:p>
        </w:tc>
        <w:tc>
          <w:tcPr>
            <w:tcW w:w="1459" w:type="dxa"/>
          </w:tcPr>
          <w:p w14:paraId="43F997BA" w14:textId="77777777" w:rsidR="004804B6" w:rsidRPr="009243D5" w:rsidRDefault="004804B6" w:rsidP="004804B6">
            <w:pPr>
              <w:pStyle w:val="Tabulka"/>
              <w:jc w:val="right"/>
            </w:pPr>
            <w:r>
              <w:t>1000</w:t>
            </w:r>
          </w:p>
        </w:tc>
      </w:tr>
      <w:tr w:rsidR="004804B6" w:rsidRPr="009243D5" w14:paraId="7E66819A" w14:textId="77777777" w:rsidTr="00E365C6">
        <w:tc>
          <w:tcPr>
            <w:tcW w:w="792" w:type="dxa"/>
          </w:tcPr>
          <w:p w14:paraId="51D8C5EB" w14:textId="626D5248" w:rsidR="004804B6" w:rsidRPr="009243D5" w:rsidRDefault="00D36818" w:rsidP="004804B6">
            <w:pPr>
              <w:pStyle w:val="Tabulka"/>
            </w:pPr>
            <w:ins w:id="24" w:author="Word Document Comparison" w:date="2023-11-20T10:49:00Z">
              <w:r>
                <w:t>4.4</w:t>
              </w:r>
            </w:ins>
          </w:p>
        </w:tc>
        <w:tc>
          <w:tcPr>
            <w:tcW w:w="6580" w:type="dxa"/>
          </w:tcPr>
          <w:p w14:paraId="042DA643" w14:textId="77777777" w:rsidR="004804B6" w:rsidRPr="009243D5" w:rsidRDefault="004804B6" w:rsidP="004804B6">
            <w:pPr>
              <w:pStyle w:val="Tabulka"/>
            </w:pPr>
            <w:r>
              <w:t>Provozní personál neprovedl průběžný úklid</w:t>
            </w:r>
          </w:p>
        </w:tc>
        <w:tc>
          <w:tcPr>
            <w:tcW w:w="1092" w:type="dxa"/>
          </w:tcPr>
          <w:p w14:paraId="664FFC4E" w14:textId="77777777" w:rsidR="004804B6" w:rsidRPr="009243D5" w:rsidRDefault="004804B6" w:rsidP="004804B6">
            <w:pPr>
              <w:pStyle w:val="Tabulka"/>
            </w:pPr>
            <w:r w:rsidRPr="008E2905">
              <w:t>5.1</w:t>
            </w:r>
          </w:p>
        </w:tc>
        <w:tc>
          <w:tcPr>
            <w:tcW w:w="1459" w:type="dxa"/>
          </w:tcPr>
          <w:p w14:paraId="258F1D5F" w14:textId="77777777" w:rsidR="004804B6" w:rsidRPr="009243D5" w:rsidRDefault="004804B6" w:rsidP="004804B6">
            <w:pPr>
              <w:pStyle w:val="Tabulka"/>
              <w:jc w:val="right"/>
            </w:pPr>
            <w:r>
              <w:t>500</w:t>
            </w:r>
          </w:p>
        </w:tc>
      </w:tr>
      <w:tr w:rsidR="004804B6" w:rsidRPr="009243D5" w14:paraId="254621BF" w14:textId="77777777" w:rsidTr="00E365C6">
        <w:tc>
          <w:tcPr>
            <w:tcW w:w="792" w:type="dxa"/>
          </w:tcPr>
          <w:p w14:paraId="3D86E4B6" w14:textId="16FA76C4" w:rsidR="004804B6" w:rsidRPr="009243D5" w:rsidRDefault="00D36818" w:rsidP="004804B6">
            <w:pPr>
              <w:pStyle w:val="Tabulka"/>
            </w:pPr>
            <w:ins w:id="25" w:author="Word Document Comparison" w:date="2023-11-20T10:49:00Z">
              <w:r>
                <w:t>4.5</w:t>
              </w:r>
            </w:ins>
          </w:p>
        </w:tc>
        <w:tc>
          <w:tcPr>
            <w:tcW w:w="6580" w:type="dxa"/>
          </w:tcPr>
          <w:p w14:paraId="7B00E604" w14:textId="77777777" w:rsidR="004804B6" w:rsidRPr="009243D5" w:rsidRDefault="004804B6" w:rsidP="004804B6">
            <w:pPr>
              <w:pStyle w:val="Tabulka"/>
            </w:pPr>
            <w:r>
              <w:t>Dopravce nezajistil výměnu za Pohotovostní jednotku</w:t>
            </w:r>
          </w:p>
        </w:tc>
        <w:tc>
          <w:tcPr>
            <w:tcW w:w="1092" w:type="dxa"/>
          </w:tcPr>
          <w:p w14:paraId="6C8527BA" w14:textId="77777777" w:rsidR="004804B6" w:rsidRPr="009243D5" w:rsidRDefault="004804B6" w:rsidP="004804B6">
            <w:pPr>
              <w:pStyle w:val="Tabulka"/>
            </w:pPr>
            <w:r w:rsidRPr="008E2905">
              <w:t>5.1</w:t>
            </w:r>
          </w:p>
        </w:tc>
        <w:tc>
          <w:tcPr>
            <w:tcW w:w="1459" w:type="dxa"/>
          </w:tcPr>
          <w:p w14:paraId="4B520993" w14:textId="77777777" w:rsidR="004804B6" w:rsidRPr="009243D5" w:rsidRDefault="004804B6" w:rsidP="004804B6">
            <w:pPr>
              <w:pStyle w:val="Tabulka"/>
              <w:jc w:val="right"/>
            </w:pPr>
            <w:r>
              <w:t>3000</w:t>
            </w:r>
          </w:p>
        </w:tc>
      </w:tr>
      <w:tr w:rsidR="004804B6" w:rsidRPr="009243D5" w14:paraId="278F3605" w14:textId="77777777" w:rsidTr="00E365C6">
        <w:tc>
          <w:tcPr>
            <w:tcW w:w="792" w:type="dxa"/>
          </w:tcPr>
          <w:p w14:paraId="0E8971F5" w14:textId="21AAF22E" w:rsidR="004804B6" w:rsidRPr="009243D5" w:rsidRDefault="00D36818" w:rsidP="004804B6">
            <w:pPr>
              <w:pStyle w:val="Tabulka"/>
            </w:pPr>
            <w:ins w:id="26" w:author="Word Document Comparison" w:date="2023-11-20T10:49:00Z">
              <w:r>
                <w:t>4.6</w:t>
              </w:r>
            </w:ins>
          </w:p>
        </w:tc>
        <w:tc>
          <w:tcPr>
            <w:tcW w:w="6580" w:type="dxa"/>
          </w:tcPr>
          <w:p w14:paraId="49E5881D" w14:textId="77777777" w:rsidR="004804B6" w:rsidRPr="009243D5" w:rsidRDefault="004804B6" w:rsidP="004804B6">
            <w:pPr>
              <w:pStyle w:val="Tabulka"/>
            </w:pPr>
            <w:r>
              <w:t xml:space="preserve">Dopravce porušil pokyny dokumentu </w:t>
            </w:r>
            <w:r w:rsidRPr="004804B6">
              <w:t>„Pokyny pro obsluhu informačních systémů v jednotkách Moravia“</w:t>
            </w:r>
          </w:p>
        </w:tc>
        <w:tc>
          <w:tcPr>
            <w:tcW w:w="1092" w:type="dxa"/>
          </w:tcPr>
          <w:p w14:paraId="05A39EA6" w14:textId="77777777" w:rsidR="004804B6" w:rsidRPr="009243D5" w:rsidRDefault="004804B6" w:rsidP="004804B6">
            <w:pPr>
              <w:pStyle w:val="Tabulka"/>
            </w:pPr>
            <w:r>
              <w:t>5.2</w:t>
            </w:r>
          </w:p>
        </w:tc>
        <w:tc>
          <w:tcPr>
            <w:tcW w:w="1459" w:type="dxa"/>
          </w:tcPr>
          <w:p w14:paraId="7109FF2C" w14:textId="77777777" w:rsidR="004804B6" w:rsidRPr="009243D5" w:rsidRDefault="004804B6" w:rsidP="004804B6">
            <w:pPr>
              <w:pStyle w:val="Tabulka"/>
              <w:jc w:val="right"/>
            </w:pPr>
            <w:r>
              <w:t>500</w:t>
            </w:r>
          </w:p>
        </w:tc>
      </w:tr>
      <w:tr w:rsidR="004804B6" w:rsidRPr="009243D5" w14:paraId="20BEA6A3" w14:textId="77777777" w:rsidTr="00E365C6">
        <w:tc>
          <w:tcPr>
            <w:tcW w:w="792" w:type="dxa"/>
          </w:tcPr>
          <w:p w14:paraId="3C181B2F" w14:textId="3619924C" w:rsidR="004804B6" w:rsidRPr="009243D5" w:rsidRDefault="00D36818" w:rsidP="004804B6">
            <w:pPr>
              <w:pStyle w:val="Tabulka"/>
            </w:pPr>
            <w:ins w:id="27" w:author="Word Document Comparison" w:date="2023-11-20T10:49:00Z">
              <w:r>
                <w:t>4.7</w:t>
              </w:r>
            </w:ins>
          </w:p>
        </w:tc>
        <w:tc>
          <w:tcPr>
            <w:tcW w:w="6580" w:type="dxa"/>
          </w:tcPr>
          <w:p w14:paraId="03D7AADA" w14:textId="77777777" w:rsidR="004804B6" w:rsidRPr="00B029EB" w:rsidRDefault="004804B6" w:rsidP="004804B6">
            <w:pPr>
              <w:pStyle w:val="Tabulka"/>
              <w:rPr>
                <w:bCs/>
              </w:rPr>
            </w:pPr>
            <w:r>
              <w:rPr>
                <w:bCs/>
              </w:rPr>
              <w:t xml:space="preserve">Dopravce včas </w:t>
            </w:r>
            <w:r>
              <w:t xml:space="preserve">nezapracoval do vnitřních předpisů dokument </w:t>
            </w:r>
            <w:r w:rsidRPr="004804B6">
              <w:t>„Pokyny pro obsluhu informačních systémů v jednotkách Moravia“</w:t>
            </w:r>
          </w:p>
        </w:tc>
        <w:tc>
          <w:tcPr>
            <w:tcW w:w="1092" w:type="dxa"/>
          </w:tcPr>
          <w:p w14:paraId="03C21955" w14:textId="77777777" w:rsidR="004804B6" w:rsidRPr="009243D5" w:rsidRDefault="004804B6" w:rsidP="004804B6">
            <w:pPr>
              <w:pStyle w:val="Tabulka"/>
            </w:pPr>
            <w:r>
              <w:t>5.2</w:t>
            </w:r>
          </w:p>
        </w:tc>
        <w:tc>
          <w:tcPr>
            <w:tcW w:w="1459" w:type="dxa"/>
          </w:tcPr>
          <w:p w14:paraId="485284D4" w14:textId="77777777" w:rsidR="004804B6" w:rsidRPr="009243D5" w:rsidRDefault="004804B6" w:rsidP="004804B6">
            <w:pPr>
              <w:pStyle w:val="Tabulka"/>
              <w:jc w:val="right"/>
            </w:pPr>
            <w:r>
              <w:t>5000</w:t>
            </w:r>
          </w:p>
        </w:tc>
      </w:tr>
      <w:tr w:rsidR="00E365C6" w:rsidRPr="009243D5" w14:paraId="36F1BD0D" w14:textId="77777777" w:rsidTr="00E365C6">
        <w:tc>
          <w:tcPr>
            <w:tcW w:w="792" w:type="dxa"/>
          </w:tcPr>
          <w:p w14:paraId="4D0B8B17" w14:textId="0E0E414F" w:rsidR="00E365C6" w:rsidRPr="009243D5" w:rsidRDefault="00D36818" w:rsidP="004804B6">
            <w:pPr>
              <w:pStyle w:val="Tabulka"/>
            </w:pPr>
            <w:ins w:id="28" w:author="Word Document Comparison" w:date="2023-11-20T10:49:00Z">
              <w:r>
                <w:t>4.8</w:t>
              </w:r>
            </w:ins>
          </w:p>
        </w:tc>
        <w:tc>
          <w:tcPr>
            <w:tcW w:w="6580" w:type="dxa"/>
          </w:tcPr>
          <w:p w14:paraId="4EE3BCF5" w14:textId="77777777" w:rsidR="00E365C6" w:rsidRPr="004804B6" w:rsidRDefault="00E365C6" w:rsidP="004804B6">
            <w:pPr>
              <w:pStyle w:val="Tabulka"/>
              <w:rPr>
                <w:bCs/>
              </w:rPr>
            </w:pPr>
            <w:r>
              <w:rPr>
                <w:bCs/>
              </w:rPr>
              <w:t>Dopravce neumožnil pracovníkům KORDIS přístup do boxů dle standardu</w:t>
            </w:r>
          </w:p>
        </w:tc>
        <w:tc>
          <w:tcPr>
            <w:tcW w:w="1092" w:type="dxa"/>
          </w:tcPr>
          <w:p w14:paraId="11D4E769" w14:textId="77777777" w:rsidR="00E365C6" w:rsidRDefault="00E365C6" w:rsidP="004804B6">
            <w:pPr>
              <w:pStyle w:val="Tabulka"/>
            </w:pPr>
            <w:r>
              <w:t>5.2</w:t>
            </w:r>
          </w:p>
        </w:tc>
        <w:tc>
          <w:tcPr>
            <w:tcW w:w="1459" w:type="dxa"/>
          </w:tcPr>
          <w:p w14:paraId="2FBE69E8" w14:textId="77777777" w:rsidR="00E365C6" w:rsidRDefault="00E365C6" w:rsidP="004804B6">
            <w:pPr>
              <w:pStyle w:val="Tabulka"/>
              <w:jc w:val="right"/>
            </w:pPr>
            <w:r>
              <w:t>500</w:t>
            </w:r>
          </w:p>
        </w:tc>
      </w:tr>
      <w:tr w:rsidR="004804B6" w:rsidRPr="009243D5" w14:paraId="5C2F3148" w14:textId="77777777" w:rsidTr="00E365C6">
        <w:tc>
          <w:tcPr>
            <w:tcW w:w="792" w:type="dxa"/>
          </w:tcPr>
          <w:p w14:paraId="72EE7868" w14:textId="53EC230E" w:rsidR="004804B6" w:rsidRPr="009243D5" w:rsidRDefault="00D36818" w:rsidP="004804B6">
            <w:pPr>
              <w:pStyle w:val="Tabulka"/>
            </w:pPr>
            <w:ins w:id="29" w:author="Word Document Comparison" w:date="2023-11-20T10:49:00Z">
              <w:r>
                <w:t>4.9</w:t>
              </w:r>
            </w:ins>
          </w:p>
        </w:tc>
        <w:tc>
          <w:tcPr>
            <w:tcW w:w="6580" w:type="dxa"/>
          </w:tcPr>
          <w:p w14:paraId="418E2212" w14:textId="77777777" w:rsidR="004804B6" w:rsidRPr="004804B6" w:rsidRDefault="004804B6" w:rsidP="004804B6">
            <w:pPr>
              <w:pStyle w:val="Tabulka"/>
              <w:rPr>
                <w:bCs/>
              </w:rPr>
            </w:pPr>
            <w:r w:rsidRPr="004804B6">
              <w:rPr>
                <w:bCs/>
              </w:rPr>
              <w:t xml:space="preserve">Dopravce nezajistil </w:t>
            </w:r>
            <w:r>
              <w:rPr>
                <w:bCs/>
              </w:rPr>
              <w:t>doplnění stojánků pro informační materiály</w:t>
            </w:r>
          </w:p>
        </w:tc>
        <w:tc>
          <w:tcPr>
            <w:tcW w:w="1092" w:type="dxa"/>
          </w:tcPr>
          <w:p w14:paraId="04BDE2C9" w14:textId="77777777" w:rsidR="004804B6" w:rsidRPr="009243D5" w:rsidRDefault="004804B6" w:rsidP="004804B6">
            <w:pPr>
              <w:pStyle w:val="Tabulka"/>
            </w:pPr>
            <w:r>
              <w:t>5.3</w:t>
            </w:r>
          </w:p>
        </w:tc>
        <w:tc>
          <w:tcPr>
            <w:tcW w:w="1459" w:type="dxa"/>
          </w:tcPr>
          <w:p w14:paraId="03B1EF1F" w14:textId="77777777" w:rsidR="004804B6" w:rsidRPr="009243D5" w:rsidRDefault="004804B6" w:rsidP="004804B6">
            <w:pPr>
              <w:pStyle w:val="Tabulka"/>
              <w:jc w:val="right"/>
            </w:pPr>
            <w:r>
              <w:t>500</w:t>
            </w:r>
          </w:p>
        </w:tc>
      </w:tr>
      <w:tr w:rsidR="004804B6" w:rsidRPr="009243D5" w14:paraId="7E2B960D" w14:textId="77777777" w:rsidTr="00E365C6">
        <w:tc>
          <w:tcPr>
            <w:tcW w:w="792" w:type="dxa"/>
          </w:tcPr>
          <w:p w14:paraId="198279C4" w14:textId="2509A222" w:rsidR="004804B6" w:rsidRPr="009243D5" w:rsidRDefault="00D36818" w:rsidP="004804B6">
            <w:pPr>
              <w:pStyle w:val="Tabulka"/>
            </w:pPr>
            <w:ins w:id="30" w:author="Word Document Comparison" w:date="2023-11-20T10:49:00Z">
              <w:r>
                <w:t>4.10</w:t>
              </w:r>
            </w:ins>
          </w:p>
        </w:tc>
        <w:tc>
          <w:tcPr>
            <w:tcW w:w="6580" w:type="dxa"/>
          </w:tcPr>
          <w:p w14:paraId="3D86092E" w14:textId="77777777" w:rsidR="004804B6" w:rsidRPr="009243D5" w:rsidRDefault="004804B6" w:rsidP="004804B6">
            <w:pPr>
              <w:pStyle w:val="Tabulka"/>
            </w:pPr>
            <w:r>
              <w:t>Dopravce využil vozidlo k propagaci bez vědomí a souhlasu KORDIS</w:t>
            </w:r>
          </w:p>
        </w:tc>
        <w:tc>
          <w:tcPr>
            <w:tcW w:w="1092" w:type="dxa"/>
          </w:tcPr>
          <w:p w14:paraId="5A1AED4C" w14:textId="77777777" w:rsidR="004804B6" w:rsidRPr="009243D5" w:rsidRDefault="004804B6" w:rsidP="004804B6">
            <w:pPr>
              <w:pStyle w:val="Tabulka"/>
            </w:pPr>
            <w:r>
              <w:t>5.4</w:t>
            </w:r>
          </w:p>
        </w:tc>
        <w:tc>
          <w:tcPr>
            <w:tcW w:w="1459" w:type="dxa"/>
          </w:tcPr>
          <w:p w14:paraId="560E504E" w14:textId="77777777" w:rsidR="004804B6" w:rsidRPr="009243D5" w:rsidRDefault="004804B6" w:rsidP="004804B6">
            <w:pPr>
              <w:pStyle w:val="Tabulka"/>
              <w:jc w:val="right"/>
            </w:pPr>
            <w:r>
              <w:t>50000</w:t>
            </w:r>
          </w:p>
        </w:tc>
      </w:tr>
      <w:tr w:rsidR="004804B6" w:rsidRPr="009243D5" w14:paraId="5DDCAD03" w14:textId="77777777" w:rsidTr="00E365C6">
        <w:tc>
          <w:tcPr>
            <w:tcW w:w="792" w:type="dxa"/>
          </w:tcPr>
          <w:p w14:paraId="69286921" w14:textId="7D9DC837" w:rsidR="004804B6" w:rsidRPr="009243D5" w:rsidRDefault="00D36818" w:rsidP="004804B6">
            <w:pPr>
              <w:pStyle w:val="Tabulka"/>
            </w:pPr>
            <w:ins w:id="31" w:author="Word Document Comparison" w:date="2023-11-20T10:49:00Z">
              <w:r>
                <w:t>4.11</w:t>
              </w:r>
            </w:ins>
          </w:p>
        </w:tc>
        <w:tc>
          <w:tcPr>
            <w:tcW w:w="6580" w:type="dxa"/>
          </w:tcPr>
          <w:p w14:paraId="4E56134B" w14:textId="77777777" w:rsidR="004804B6" w:rsidRPr="009243D5" w:rsidRDefault="004804B6" w:rsidP="004804B6">
            <w:pPr>
              <w:pStyle w:val="Tabulka"/>
            </w:pPr>
            <w:r>
              <w:t>Dopravce nenastavil teplotu ve vozidle v souladu s pokyny výrobce nebo v rozporu se závaznými pravidly nastavenými KORDIS.</w:t>
            </w:r>
          </w:p>
        </w:tc>
        <w:tc>
          <w:tcPr>
            <w:tcW w:w="1092" w:type="dxa"/>
          </w:tcPr>
          <w:p w14:paraId="572F0B32" w14:textId="77777777" w:rsidR="004804B6" w:rsidRPr="009243D5" w:rsidRDefault="004804B6" w:rsidP="004804B6">
            <w:pPr>
              <w:pStyle w:val="Tabulka"/>
            </w:pPr>
            <w:r>
              <w:t>5.5</w:t>
            </w:r>
          </w:p>
        </w:tc>
        <w:tc>
          <w:tcPr>
            <w:tcW w:w="1459" w:type="dxa"/>
          </w:tcPr>
          <w:p w14:paraId="42CD6D08" w14:textId="77777777" w:rsidR="004804B6" w:rsidRPr="009243D5" w:rsidRDefault="00F535CA" w:rsidP="004804B6">
            <w:pPr>
              <w:pStyle w:val="Tabulka"/>
              <w:jc w:val="right"/>
            </w:pPr>
            <w:r>
              <w:t>5000</w:t>
            </w:r>
          </w:p>
        </w:tc>
      </w:tr>
    </w:tbl>
    <w:p w14:paraId="75E63583" w14:textId="77777777" w:rsidR="004F4963" w:rsidRPr="009243D5" w:rsidRDefault="004F4963" w:rsidP="004F4963">
      <w:pPr>
        <w:pStyle w:val="Nadpis1"/>
        <w:rPr>
          <w:lang w:val="cs-CZ"/>
        </w:rPr>
      </w:pPr>
      <w:bookmarkStart w:id="32" w:name="_Toc501044359"/>
      <w:r w:rsidRPr="009243D5">
        <w:t>STANDARD VÝLUK A OMEZENÍ DOPRAVY</w:t>
      </w:r>
      <w:bookmarkEnd w:id="32"/>
    </w:p>
    <w:tbl>
      <w:tblPr>
        <w:tblW w:w="99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1"/>
        <w:gridCol w:w="6681"/>
        <w:gridCol w:w="1107"/>
        <w:gridCol w:w="1519"/>
      </w:tblGrid>
      <w:tr w:rsidR="00012E63" w:rsidRPr="009243D5" w14:paraId="16BAD74A" w14:textId="77777777" w:rsidTr="00F51597">
        <w:tc>
          <w:tcPr>
            <w:tcW w:w="611" w:type="dxa"/>
          </w:tcPr>
          <w:p w14:paraId="1B9FD23C" w14:textId="77777777" w:rsidR="00012E63" w:rsidRPr="009243D5" w:rsidRDefault="00AB3093" w:rsidP="00012E63">
            <w:pPr>
              <w:pStyle w:val="Tabulka"/>
            </w:pPr>
            <w:r w:rsidRPr="009243D5">
              <w:t>Bod</w:t>
            </w:r>
          </w:p>
        </w:tc>
        <w:tc>
          <w:tcPr>
            <w:tcW w:w="6681" w:type="dxa"/>
          </w:tcPr>
          <w:p w14:paraId="5D511426" w14:textId="77777777" w:rsidR="00012E63" w:rsidRPr="009243D5" w:rsidRDefault="00012E63" w:rsidP="00012E63">
            <w:pPr>
              <w:pStyle w:val="Tabulka"/>
            </w:pPr>
            <w:r w:rsidRPr="009243D5">
              <w:t>Nedostatek</w:t>
            </w:r>
          </w:p>
        </w:tc>
        <w:tc>
          <w:tcPr>
            <w:tcW w:w="1107" w:type="dxa"/>
          </w:tcPr>
          <w:p w14:paraId="0A7ED32B" w14:textId="77777777" w:rsidR="00012E63" w:rsidRPr="009243D5" w:rsidRDefault="00012E63" w:rsidP="00012E63">
            <w:pPr>
              <w:pStyle w:val="Tabulka"/>
            </w:pPr>
            <w:r w:rsidRPr="009243D5">
              <w:t>Článek standardu</w:t>
            </w:r>
          </w:p>
        </w:tc>
        <w:tc>
          <w:tcPr>
            <w:tcW w:w="1519" w:type="dxa"/>
          </w:tcPr>
          <w:p w14:paraId="3E77D889" w14:textId="77777777" w:rsidR="00012E63" w:rsidRPr="009243D5" w:rsidRDefault="00012E63" w:rsidP="00F42909">
            <w:pPr>
              <w:pStyle w:val="Tabulka"/>
            </w:pPr>
            <w:r w:rsidRPr="009243D5">
              <w:t xml:space="preserve">Výše </w:t>
            </w:r>
            <w:r w:rsidR="00F42909" w:rsidRPr="009243D5">
              <w:t>smluvní pokuty</w:t>
            </w:r>
          </w:p>
        </w:tc>
      </w:tr>
      <w:tr w:rsidR="00012E63" w:rsidRPr="009243D5" w14:paraId="5FCBE053" w14:textId="77777777" w:rsidTr="00F51597">
        <w:tc>
          <w:tcPr>
            <w:tcW w:w="611" w:type="dxa"/>
          </w:tcPr>
          <w:p w14:paraId="18E1EB5B" w14:textId="77777777" w:rsidR="00012E63" w:rsidRPr="009243D5" w:rsidRDefault="00E23604" w:rsidP="00012E63">
            <w:pPr>
              <w:pStyle w:val="Tabulka"/>
            </w:pPr>
            <w:r w:rsidRPr="009243D5">
              <w:t>5.1</w:t>
            </w:r>
          </w:p>
        </w:tc>
        <w:tc>
          <w:tcPr>
            <w:tcW w:w="6681" w:type="dxa"/>
          </w:tcPr>
          <w:p w14:paraId="2E0EC1C0" w14:textId="77777777" w:rsidR="00012E63" w:rsidRPr="009243D5" w:rsidRDefault="00012E63" w:rsidP="001D1699">
            <w:pPr>
              <w:pStyle w:val="Tabulka"/>
            </w:pPr>
            <w:r w:rsidRPr="009243D5">
              <w:t xml:space="preserve">Jakékoli porušení </w:t>
            </w:r>
            <w:r w:rsidR="001D1699" w:rsidRPr="009243D5">
              <w:t xml:space="preserve">čl. 6 </w:t>
            </w:r>
            <w:r w:rsidRPr="009243D5">
              <w:t>standardu s výjimkou níže vyjmenovaných</w:t>
            </w:r>
          </w:p>
        </w:tc>
        <w:tc>
          <w:tcPr>
            <w:tcW w:w="1107" w:type="dxa"/>
          </w:tcPr>
          <w:p w14:paraId="072BA55D" w14:textId="77777777" w:rsidR="00012E63" w:rsidRPr="009243D5" w:rsidRDefault="00012E63" w:rsidP="00012E63">
            <w:pPr>
              <w:pStyle w:val="Tabulka"/>
            </w:pPr>
            <w:r w:rsidRPr="009243D5">
              <w:t>6</w:t>
            </w:r>
          </w:p>
        </w:tc>
        <w:tc>
          <w:tcPr>
            <w:tcW w:w="1519" w:type="dxa"/>
          </w:tcPr>
          <w:p w14:paraId="3073A69F" w14:textId="77777777" w:rsidR="00012E63" w:rsidRPr="009243D5" w:rsidRDefault="00012E63" w:rsidP="00012E63">
            <w:pPr>
              <w:pStyle w:val="Tabulka"/>
              <w:jc w:val="right"/>
            </w:pPr>
            <w:r w:rsidRPr="009243D5">
              <w:t>5000</w:t>
            </w:r>
          </w:p>
        </w:tc>
      </w:tr>
      <w:tr w:rsidR="00012E63" w:rsidRPr="009243D5" w14:paraId="053DD8B6" w14:textId="77777777" w:rsidTr="00F51597">
        <w:tc>
          <w:tcPr>
            <w:tcW w:w="611" w:type="dxa"/>
          </w:tcPr>
          <w:p w14:paraId="2B69C3B1" w14:textId="77777777" w:rsidR="00012E63" w:rsidRPr="009243D5" w:rsidRDefault="00E23604" w:rsidP="00012E63">
            <w:pPr>
              <w:pStyle w:val="Tabulka"/>
            </w:pPr>
            <w:r w:rsidRPr="009243D5">
              <w:t>5.2</w:t>
            </w:r>
          </w:p>
        </w:tc>
        <w:tc>
          <w:tcPr>
            <w:tcW w:w="6681" w:type="dxa"/>
          </w:tcPr>
          <w:p w14:paraId="13853A97" w14:textId="77777777" w:rsidR="00012E63" w:rsidRPr="009243D5" w:rsidRDefault="00012E63" w:rsidP="00012E63">
            <w:pPr>
              <w:pStyle w:val="Tabulka"/>
            </w:pPr>
            <w:r w:rsidRPr="009243D5">
              <w:t>Dopravce nesplnil některou z povinností dle standardu</w:t>
            </w:r>
            <w:r w:rsidR="00E23604" w:rsidRPr="009243D5">
              <w:t xml:space="preserve"> s výjimkou bodů 5.3 a 5.4; </w:t>
            </w:r>
            <w:r w:rsidR="009E3F8B" w:rsidRPr="009243D5">
              <w:t>smluvní pokuta za každý zjištěný případ</w:t>
            </w:r>
          </w:p>
        </w:tc>
        <w:tc>
          <w:tcPr>
            <w:tcW w:w="1107" w:type="dxa"/>
          </w:tcPr>
          <w:p w14:paraId="79256BCC" w14:textId="77777777" w:rsidR="00012E63" w:rsidRPr="009243D5" w:rsidRDefault="00012E63" w:rsidP="00012E63">
            <w:pPr>
              <w:pStyle w:val="Tabulka"/>
            </w:pPr>
            <w:r w:rsidRPr="009243D5">
              <w:t>6.1, 6.2</w:t>
            </w:r>
          </w:p>
        </w:tc>
        <w:tc>
          <w:tcPr>
            <w:tcW w:w="1519" w:type="dxa"/>
          </w:tcPr>
          <w:p w14:paraId="2BA5731D" w14:textId="77777777" w:rsidR="00012E63" w:rsidRPr="009243D5" w:rsidRDefault="00DC3848" w:rsidP="00012E63">
            <w:pPr>
              <w:pStyle w:val="Tabulka"/>
              <w:jc w:val="right"/>
            </w:pPr>
            <w:r>
              <w:t>2</w:t>
            </w:r>
            <w:r w:rsidRPr="009243D5">
              <w:t>000</w:t>
            </w:r>
          </w:p>
        </w:tc>
      </w:tr>
      <w:tr w:rsidR="00012E63" w:rsidRPr="009243D5" w14:paraId="4BF45FAC" w14:textId="77777777" w:rsidTr="00F51597">
        <w:tc>
          <w:tcPr>
            <w:tcW w:w="611" w:type="dxa"/>
          </w:tcPr>
          <w:p w14:paraId="30AF61EF" w14:textId="77777777" w:rsidR="00012E63" w:rsidRPr="009243D5" w:rsidRDefault="00E23604" w:rsidP="00012E63">
            <w:pPr>
              <w:pStyle w:val="Tabulka"/>
            </w:pPr>
            <w:r w:rsidRPr="009243D5">
              <w:t>5.3</w:t>
            </w:r>
          </w:p>
        </w:tc>
        <w:tc>
          <w:tcPr>
            <w:tcW w:w="6681" w:type="dxa"/>
          </w:tcPr>
          <w:p w14:paraId="534CE0EB" w14:textId="77777777" w:rsidR="00012E63" w:rsidRPr="009243D5" w:rsidRDefault="00012E63" w:rsidP="006175FD">
            <w:pPr>
              <w:pStyle w:val="Tabulka"/>
            </w:pPr>
            <w:r w:rsidRPr="009243D5">
              <w:t xml:space="preserve">Dopravce nedodržel požadavky </w:t>
            </w:r>
            <w:r w:rsidR="00E23604" w:rsidRPr="009243D5">
              <w:t xml:space="preserve">na zabezpečení výluky </w:t>
            </w:r>
            <w:r w:rsidR="006175FD" w:rsidRPr="009243D5">
              <w:t>(formu, četnost</w:t>
            </w:r>
            <w:r w:rsidR="00314A3E">
              <w:t xml:space="preserve">, </w:t>
            </w:r>
            <w:r w:rsidR="006175FD" w:rsidRPr="009243D5">
              <w:t>rozsah dopravy</w:t>
            </w:r>
            <w:r w:rsidR="00314A3E">
              <w:t xml:space="preserve"> Náhradní dopravy atp.</w:t>
            </w:r>
            <w:r w:rsidR="006175FD" w:rsidRPr="009243D5">
              <w:t xml:space="preserve">) </w:t>
            </w:r>
            <w:r w:rsidR="00E23604" w:rsidRPr="009243D5">
              <w:t>dle požadavků KORDIS</w:t>
            </w:r>
            <w:r w:rsidR="009E3F8B" w:rsidRPr="009243D5">
              <w:t xml:space="preserve">; smluvní pokuta za </w:t>
            </w:r>
            <w:r w:rsidR="00A62B7F" w:rsidRPr="009243D5">
              <w:t>každ</w:t>
            </w:r>
            <w:r w:rsidR="00A62B7F">
              <w:t>ý den trvání</w:t>
            </w:r>
            <w:r w:rsidR="00A62B7F" w:rsidRPr="009243D5">
              <w:t xml:space="preserve"> výluk</w:t>
            </w:r>
            <w:r w:rsidR="00A62B7F">
              <w:t>y</w:t>
            </w:r>
          </w:p>
        </w:tc>
        <w:tc>
          <w:tcPr>
            <w:tcW w:w="1107" w:type="dxa"/>
          </w:tcPr>
          <w:p w14:paraId="475D8212" w14:textId="77777777" w:rsidR="00012E63" w:rsidRPr="009243D5" w:rsidRDefault="00E23604" w:rsidP="00012E63">
            <w:pPr>
              <w:pStyle w:val="Tabulka"/>
            </w:pPr>
            <w:r w:rsidRPr="009243D5">
              <w:t>6.2</w:t>
            </w:r>
          </w:p>
        </w:tc>
        <w:tc>
          <w:tcPr>
            <w:tcW w:w="1519" w:type="dxa"/>
          </w:tcPr>
          <w:p w14:paraId="6953B930" w14:textId="77777777" w:rsidR="00012E63" w:rsidRPr="009243D5" w:rsidRDefault="00C76412" w:rsidP="00012E63">
            <w:pPr>
              <w:pStyle w:val="Tabulka"/>
              <w:jc w:val="right"/>
            </w:pPr>
            <w:r>
              <w:t>2</w:t>
            </w:r>
            <w:r w:rsidR="00A62B7F" w:rsidRPr="009243D5">
              <w:t>000</w:t>
            </w:r>
          </w:p>
        </w:tc>
      </w:tr>
      <w:tr w:rsidR="00012E63" w:rsidRPr="009243D5" w14:paraId="44511C89" w14:textId="77777777" w:rsidTr="00F51597">
        <w:tc>
          <w:tcPr>
            <w:tcW w:w="611" w:type="dxa"/>
          </w:tcPr>
          <w:p w14:paraId="79071F46" w14:textId="77777777" w:rsidR="00012E63" w:rsidRPr="009243D5" w:rsidRDefault="00E23604" w:rsidP="00012E63">
            <w:pPr>
              <w:pStyle w:val="Tabulka"/>
            </w:pPr>
            <w:r w:rsidRPr="009243D5">
              <w:t>5.4</w:t>
            </w:r>
          </w:p>
        </w:tc>
        <w:tc>
          <w:tcPr>
            <w:tcW w:w="6681" w:type="dxa"/>
          </w:tcPr>
          <w:p w14:paraId="2147BFCF" w14:textId="77777777" w:rsidR="00012E63" w:rsidRPr="009243D5" w:rsidRDefault="00E23604" w:rsidP="009E3F8B">
            <w:pPr>
              <w:pStyle w:val="Tabulka"/>
            </w:pPr>
            <w:r w:rsidRPr="009243D5">
              <w:t xml:space="preserve">Dopravce je v prodlení při dodávce </w:t>
            </w:r>
            <w:r w:rsidR="00891D8C">
              <w:t xml:space="preserve">dopravního opatření, oběhů, </w:t>
            </w:r>
            <w:r w:rsidRPr="009243D5">
              <w:t xml:space="preserve">výlukových jízdních řádů; </w:t>
            </w:r>
            <w:r w:rsidR="009E3F8B" w:rsidRPr="009243D5">
              <w:t xml:space="preserve">smluvní pokuta </w:t>
            </w:r>
            <w:r w:rsidRPr="009243D5">
              <w:t xml:space="preserve">za </w:t>
            </w:r>
            <w:r w:rsidR="004008F4" w:rsidRPr="009243D5">
              <w:t xml:space="preserve">každý </w:t>
            </w:r>
            <w:r w:rsidR="00F10E28" w:rsidRPr="009243D5">
              <w:t xml:space="preserve">i </w:t>
            </w:r>
            <w:r w:rsidR="004008F4" w:rsidRPr="009243D5">
              <w:t xml:space="preserve">započatý </w:t>
            </w:r>
            <w:r w:rsidRPr="009243D5">
              <w:t>den prodlení</w:t>
            </w:r>
            <w:r w:rsidR="00C80F85">
              <w:t xml:space="preserve"> (nejvýše však 5000 Kč)</w:t>
            </w:r>
          </w:p>
        </w:tc>
        <w:tc>
          <w:tcPr>
            <w:tcW w:w="1107" w:type="dxa"/>
          </w:tcPr>
          <w:p w14:paraId="589639F2" w14:textId="77777777" w:rsidR="00012E63" w:rsidRPr="009243D5" w:rsidRDefault="00E23604" w:rsidP="00012E63">
            <w:pPr>
              <w:pStyle w:val="Tabulka"/>
            </w:pPr>
            <w:r w:rsidRPr="009243D5">
              <w:t>6.2</w:t>
            </w:r>
          </w:p>
        </w:tc>
        <w:tc>
          <w:tcPr>
            <w:tcW w:w="1519" w:type="dxa"/>
          </w:tcPr>
          <w:p w14:paraId="1639D946" w14:textId="77777777" w:rsidR="00012E63" w:rsidRPr="009243D5" w:rsidRDefault="00C80F85" w:rsidP="00012E63">
            <w:pPr>
              <w:pStyle w:val="Tabulka"/>
              <w:jc w:val="right"/>
            </w:pPr>
            <w:r>
              <w:t>5</w:t>
            </w:r>
            <w:r w:rsidRPr="009243D5">
              <w:t>00</w:t>
            </w:r>
          </w:p>
        </w:tc>
      </w:tr>
      <w:tr w:rsidR="00012E63" w:rsidRPr="009243D5" w14:paraId="5F4E246C" w14:textId="77777777" w:rsidTr="00F51597">
        <w:tc>
          <w:tcPr>
            <w:tcW w:w="611" w:type="dxa"/>
          </w:tcPr>
          <w:p w14:paraId="76C07FE5" w14:textId="77777777" w:rsidR="00012E63" w:rsidRPr="009243D5" w:rsidRDefault="00002004" w:rsidP="00012E63">
            <w:pPr>
              <w:pStyle w:val="Tabulka"/>
            </w:pPr>
            <w:r w:rsidRPr="009243D5">
              <w:t>5.5</w:t>
            </w:r>
          </w:p>
        </w:tc>
        <w:tc>
          <w:tcPr>
            <w:tcW w:w="6681" w:type="dxa"/>
          </w:tcPr>
          <w:p w14:paraId="51F76302" w14:textId="77777777" w:rsidR="00012E63" w:rsidRPr="009243D5" w:rsidRDefault="00F666E1" w:rsidP="008A7D59">
            <w:pPr>
              <w:pStyle w:val="Tabulka"/>
            </w:pPr>
            <w:r w:rsidRPr="009243D5">
              <w:t xml:space="preserve">Dopravce nesplnil požadavky standardu na vybavení vozidel </w:t>
            </w:r>
            <w:r w:rsidR="00F70C15">
              <w:t>N</w:t>
            </w:r>
            <w:r w:rsidR="00F70C15" w:rsidRPr="009243D5">
              <w:t xml:space="preserve">áhradní </w:t>
            </w:r>
            <w:r w:rsidRPr="009243D5">
              <w:t>dopravy; v</w:t>
            </w:r>
            <w:r w:rsidR="004F1290" w:rsidRPr="009243D5">
              <w:t xml:space="preserve"> takovém </w:t>
            </w:r>
            <w:r w:rsidRPr="009243D5">
              <w:t>případě</w:t>
            </w:r>
            <w:r w:rsidR="004F1290" w:rsidRPr="009243D5">
              <w:t xml:space="preserve"> </w:t>
            </w:r>
            <w:r w:rsidRPr="009243D5">
              <w:t xml:space="preserve">se smluvní pokuta ukládá </w:t>
            </w:r>
            <w:r w:rsidR="008A7D59" w:rsidRPr="009243D5">
              <w:t>za</w:t>
            </w:r>
            <w:r w:rsidRPr="009243D5">
              <w:t xml:space="preserve"> </w:t>
            </w:r>
            <w:r w:rsidR="004F1290" w:rsidRPr="009243D5">
              <w:t xml:space="preserve">každé </w:t>
            </w:r>
            <w:r w:rsidRPr="009243D5">
              <w:t xml:space="preserve">vozidlo a </w:t>
            </w:r>
            <w:r w:rsidR="008A7D59" w:rsidRPr="009243D5">
              <w:t xml:space="preserve">i započatý </w:t>
            </w:r>
            <w:r w:rsidRPr="009243D5">
              <w:t xml:space="preserve">den, </w:t>
            </w:r>
            <w:r w:rsidR="004F1290" w:rsidRPr="009243D5">
              <w:t>v případě nesplnění jiných požadavků dle čl. 6.3 standardů</w:t>
            </w:r>
            <w:r w:rsidR="009474AB" w:rsidRPr="009243D5">
              <w:t xml:space="preserve"> </w:t>
            </w:r>
            <w:r w:rsidRPr="009243D5">
              <w:t xml:space="preserve">se smluvní pokuta ukládá za každý zjištěný případ. </w:t>
            </w:r>
          </w:p>
        </w:tc>
        <w:tc>
          <w:tcPr>
            <w:tcW w:w="1107" w:type="dxa"/>
          </w:tcPr>
          <w:p w14:paraId="1A9E3672" w14:textId="77777777" w:rsidR="00012E63" w:rsidRPr="009243D5" w:rsidRDefault="00E23604" w:rsidP="00012E63">
            <w:pPr>
              <w:pStyle w:val="Tabulka"/>
            </w:pPr>
            <w:r w:rsidRPr="009243D5">
              <w:t>6.3</w:t>
            </w:r>
          </w:p>
        </w:tc>
        <w:tc>
          <w:tcPr>
            <w:tcW w:w="1519" w:type="dxa"/>
          </w:tcPr>
          <w:p w14:paraId="429B6A69" w14:textId="77777777" w:rsidR="00012E63" w:rsidRPr="009243D5" w:rsidRDefault="00891D8C" w:rsidP="00012E63">
            <w:pPr>
              <w:pStyle w:val="Tabulka"/>
              <w:jc w:val="right"/>
            </w:pPr>
            <w:r>
              <w:t>2</w:t>
            </w:r>
            <w:r w:rsidR="00E23604" w:rsidRPr="009243D5">
              <w:t>000</w:t>
            </w:r>
          </w:p>
        </w:tc>
      </w:tr>
      <w:tr w:rsidR="00F666E1" w:rsidRPr="009243D5" w14:paraId="2DDC9BD9" w14:textId="77777777" w:rsidTr="00F51597">
        <w:tc>
          <w:tcPr>
            <w:tcW w:w="611" w:type="dxa"/>
          </w:tcPr>
          <w:p w14:paraId="53D81AC0" w14:textId="77777777" w:rsidR="00F666E1" w:rsidRPr="009243D5" w:rsidRDefault="00F666E1" w:rsidP="00012E63">
            <w:pPr>
              <w:pStyle w:val="Tabulka"/>
              <w:rPr>
                <w:highlight w:val="yellow"/>
              </w:rPr>
            </w:pPr>
            <w:r w:rsidRPr="009243D5">
              <w:t>5.</w:t>
            </w:r>
            <w:r w:rsidR="002D17FB">
              <w:t>6</w:t>
            </w:r>
          </w:p>
        </w:tc>
        <w:tc>
          <w:tcPr>
            <w:tcW w:w="6681" w:type="dxa"/>
          </w:tcPr>
          <w:p w14:paraId="24871796" w14:textId="77777777" w:rsidR="00F666E1" w:rsidRPr="009243D5" w:rsidRDefault="00F666E1" w:rsidP="00F10E28">
            <w:pPr>
              <w:pStyle w:val="Tabulka"/>
            </w:pPr>
            <w:r w:rsidRPr="009243D5">
              <w:t xml:space="preserve">Dopravce nesplnil požadavky standardu na </w:t>
            </w:r>
            <w:r w:rsidR="00F535CA">
              <w:t xml:space="preserve">informování o výlukách, </w:t>
            </w:r>
            <w:r w:rsidRPr="009243D5">
              <w:t xml:space="preserve">výlukové jízdní řády a na jiné informační materiály o výlukách; smluvní pokuta se ukládá za </w:t>
            </w:r>
            <w:r w:rsidR="00D5006E">
              <w:t>každ</w:t>
            </w:r>
            <w:r w:rsidR="002D17FB">
              <w:t>ý případ.</w:t>
            </w:r>
          </w:p>
        </w:tc>
        <w:tc>
          <w:tcPr>
            <w:tcW w:w="1107" w:type="dxa"/>
          </w:tcPr>
          <w:p w14:paraId="6DA0952E" w14:textId="77777777" w:rsidR="00F666E1" w:rsidRPr="009243D5" w:rsidRDefault="00F666E1" w:rsidP="00012E63">
            <w:pPr>
              <w:pStyle w:val="Tabulka"/>
            </w:pPr>
            <w:r w:rsidRPr="009243D5">
              <w:t>6.4</w:t>
            </w:r>
          </w:p>
        </w:tc>
        <w:tc>
          <w:tcPr>
            <w:tcW w:w="1519" w:type="dxa"/>
          </w:tcPr>
          <w:p w14:paraId="4487EEAF" w14:textId="77777777" w:rsidR="00F666E1" w:rsidRPr="009243D5" w:rsidRDefault="00891D8C" w:rsidP="00012E63">
            <w:pPr>
              <w:pStyle w:val="Tabulka"/>
              <w:jc w:val="right"/>
            </w:pPr>
            <w:r>
              <w:t>2</w:t>
            </w:r>
            <w:r w:rsidR="00F666E1" w:rsidRPr="009243D5">
              <w:t>000</w:t>
            </w:r>
          </w:p>
        </w:tc>
      </w:tr>
      <w:tr w:rsidR="002D17FB" w:rsidRPr="009243D5" w14:paraId="2D33C76C" w14:textId="77777777" w:rsidTr="002D17FB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3995F" w14:textId="77777777" w:rsidR="002D17FB" w:rsidRPr="002D17FB" w:rsidRDefault="002D17FB" w:rsidP="004F0279">
            <w:pPr>
              <w:pStyle w:val="Tabulka"/>
            </w:pPr>
            <w:r w:rsidRPr="009243D5">
              <w:t>5.</w:t>
            </w:r>
            <w:r>
              <w:t>7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7434" w14:textId="77777777" w:rsidR="002D17FB" w:rsidRPr="009243D5" w:rsidRDefault="002D17FB" w:rsidP="004F0279">
            <w:pPr>
              <w:pStyle w:val="Tabulka"/>
            </w:pPr>
            <w:r w:rsidRPr="009243D5">
              <w:t xml:space="preserve">Dopravce </w:t>
            </w:r>
            <w:r>
              <w:t>nezajistil instalaci výlukového jízdního řádu na zastávce</w:t>
            </w:r>
            <w:r w:rsidR="004152D6">
              <w:t xml:space="preserve"> dle požadavků standardu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9CC8D" w14:textId="77777777" w:rsidR="002D17FB" w:rsidRPr="009243D5" w:rsidRDefault="002D17FB" w:rsidP="004F0279">
            <w:pPr>
              <w:pStyle w:val="Tabulka"/>
            </w:pPr>
            <w:r w:rsidRPr="009243D5">
              <w:t>6.4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93002" w14:textId="77777777" w:rsidR="002D17FB" w:rsidRPr="009243D5" w:rsidRDefault="002D17FB" w:rsidP="004F0279">
            <w:pPr>
              <w:pStyle w:val="Tabulka"/>
              <w:jc w:val="right"/>
            </w:pPr>
            <w:r>
              <w:t>5</w:t>
            </w:r>
            <w:r w:rsidRPr="009243D5">
              <w:t>00</w:t>
            </w:r>
          </w:p>
        </w:tc>
      </w:tr>
      <w:tr w:rsidR="00E365C6" w:rsidRPr="009243D5" w14:paraId="2B54F37C" w14:textId="77777777" w:rsidTr="00E365C6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6361A" w14:textId="77777777" w:rsidR="00E365C6" w:rsidRPr="002D17FB" w:rsidRDefault="00E365C6" w:rsidP="00BF51E9">
            <w:pPr>
              <w:pStyle w:val="Tabulka"/>
            </w:pPr>
            <w:r w:rsidRPr="009243D5">
              <w:t>5.</w:t>
            </w:r>
            <w:r>
              <w:t>8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6624D" w14:textId="77777777" w:rsidR="00E365C6" w:rsidRPr="009243D5" w:rsidRDefault="00E365C6" w:rsidP="00BF51E9">
            <w:pPr>
              <w:pStyle w:val="Tabulka"/>
            </w:pPr>
            <w:r w:rsidRPr="009243D5">
              <w:t xml:space="preserve">Dopravce </w:t>
            </w:r>
            <w:r>
              <w:t>nesplnil povinnosti dle standardu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62287" w14:textId="77777777" w:rsidR="00E365C6" w:rsidRPr="009243D5" w:rsidRDefault="00E365C6" w:rsidP="00BF51E9">
            <w:pPr>
              <w:pStyle w:val="Tabulka"/>
            </w:pPr>
            <w:r w:rsidRPr="009243D5">
              <w:t>6.</w:t>
            </w:r>
            <w:r>
              <w:t>5, 6.6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766F0" w14:textId="77777777" w:rsidR="00E365C6" w:rsidRPr="009243D5" w:rsidRDefault="00E365C6" w:rsidP="00BF51E9">
            <w:pPr>
              <w:pStyle w:val="Tabulka"/>
              <w:jc w:val="right"/>
            </w:pPr>
            <w:r>
              <w:t>30</w:t>
            </w:r>
            <w:r w:rsidRPr="009243D5">
              <w:t>00</w:t>
            </w:r>
          </w:p>
        </w:tc>
      </w:tr>
    </w:tbl>
    <w:p w14:paraId="750D9DE8" w14:textId="77777777" w:rsidR="00012E63" w:rsidRPr="009243D5" w:rsidRDefault="00012E63" w:rsidP="00012E63">
      <w:pPr>
        <w:rPr>
          <w:lang w:eastAsia="x-none"/>
        </w:rPr>
      </w:pPr>
    </w:p>
    <w:p w14:paraId="2916EC54" w14:textId="77777777" w:rsidR="00724E35" w:rsidRDefault="00724E35" w:rsidP="00012E63">
      <w:pPr>
        <w:rPr>
          <w:ins w:id="33" w:author="Word Document Comparison" w:date="2023-11-20T10:49:00Z"/>
          <w:lang w:eastAsia="x-none"/>
        </w:rPr>
      </w:pPr>
    </w:p>
    <w:p w14:paraId="6F752037" w14:textId="77777777" w:rsidR="00724E35" w:rsidRPr="009243D5" w:rsidRDefault="00724E35" w:rsidP="00012E63">
      <w:pPr>
        <w:rPr>
          <w:ins w:id="34" w:author="Word Document Comparison" w:date="2023-11-20T10:49:00Z"/>
          <w:lang w:eastAsia="x-none"/>
        </w:rPr>
      </w:pPr>
    </w:p>
    <w:p w14:paraId="266FC086" w14:textId="77777777" w:rsidR="004F4963" w:rsidRPr="009243D5" w:rsidRDefault="004F4963" w:rsidP="004F4963">
      <w:pPr>
        <w:pStyle w:val="Nadpis1"/>
        <w:rPr>
          <w:lang w:val="cs-CZ"/>
        </w:rPr>
      </w:pPr>
      <w:bookmarkStart w:id="35" w:name="_Toc501044360"/>
      <w:r w:rsidRPr="009243D5">
        <w:lastRenderedPageBreak/>
        <w:t>STANDARD GARANCE NÁVAZNOSTÍ, ČEKACÍCH DOB A DISPEČERSKÉHO ŘÍZENÍ</w:t>
      </w:r>
      <w:bookmarkEnd w:id="35"/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6692"/>
        <w:gridCol w:w="1106"/>
        <w:gridCol w:w="1519"/>
      </w:tblGrid>
      <w:tr w:rsidR="00297E66" w:rsidRPr="009243D5" w14:paraId="5432B8B9" w14:textId="77777777" w:rsidTr="00297E66">
        <w:tc>
          <w:tcPr>
            <w:tcW w:w="606" w:type="dxa"/>
          </w:tcPr>
          <w:p w14:paraId="2839963E" w14:textId="77777777" w:rsidR="00297E66" w:rsidRPr="009243D5" w:rsidRDefault="00AB3093" w:rsidP="00297E66">
            <w:pPr>
              <w:pStyle w:val="Tabulka"/>
            </w:pPr>
            <w:r w:rsidRPr="009243D5">
              <w:t>Bod</w:t>
            </w:r>
          </w:p>
        </w:tc>
        <w:tc>
          <w:tcPr>
            <w:tcW w:w="6692" w:type="dxa"/>
          </w:tcPr>
          <w:p w14:paraId="44459FE4" w14:textId="77777777" w:rsidR="00297E66" w:rsidRPr="009243D5" w:rsidRDefault="00297E66" w:rsidP="00297E66">
            <w:pPr>
              <w:pStyle w:val="Tabulka"/>
            </w:pPr>
            <w:r w:rsidRPr="009243D5">
              <w:t>Nedostatek</w:t>
            </w:r>
          </w:p>
        </w:tc>
        <w:tc>
          <w:tcPr>
            <w:tcW w:w="1106" w:type="dxa"/>
          </w:tcPr>
          <w:p w14:paraId="3E13BFBA" w14:textId="77777777" w:rsidR="00297E66" w:rsidRPr="009243D5" w:rsidRDefault="00297E66" w:rsidP="00297E66">
            <w:pPr>
              <w:pStyle w:val="Tabulka"/>
            </w:pPr>
            <w:r w:rsidRPr="009243D5">
              <w:t>Článek standardu</w:t>
            </w:r>
          </w:p>
        </w:tc>
        <w:tc>
          <w:tcPr>
            <w:tcW w:w="1519" w:type="dxa"/>
          </w:tcPr>
          <w:p w14:paraId="16AF0A81" w14:textId="77777777" w:rsidR="00297E66" w:rsidRPr="009243D5" w:rsidRDefault="00297E66" w:rsidP="009E3F8B">
            <w:pPr>
              <w:pStyle w:val="Tabulka"/>
            </w:pPr>
            <w:r w:rsidRPr="009243D5">
              <w:t xml:space="preserve">Výše </w:t>
            </w:r>
            <w:r w:rsidR="009E3F8B" w:rsidRPr="009243D5">
              <w:t>smluvní pokuty</w:t>
            </w:r>
          </w:p>
        </w:tc>
      </w:tr>
      <w:tr w:rsidR="00525B06" w:rsidRPr="009243D5" w14:paraId="302FB996" w14:textId="77777777" w:rsidTr="00297E66">
        <w:tc>
          <w:tcPr>
            <w:tcW w:w="606" w:type="dxa"/>
          </w:tcPr>
          <w:p w14:paraId="38E58473" w14:textId="77777777" w:rsidR="00525B06" w:rsidRPr="009243D5" w:rsidRDefault="00002004" w:rsidP="00297E66">
            <w:pPr>
              <w:pStyle w:val="Tabulka"/>
            </w:pPr>
            <w:r w:rsidRPr="009243D5">
              <w:t>6.1</w:t>
            </w:r>
          </w:p>
        </w:tc>
        <w:tc>
          <w:tcPr>
            <w:tcW w:w="6692" w:type="dxa"/>
          </w:tcPr>
          <w:p w14:paraId="5816F130" w14:textId="77777777" w:rsidR="00525B06" w:rsidRPr="009243D5" w:rsidRDefault="00525B06" w:rsidP="001D1699">
            <w:pPr>
              <w:pStyle w:val="Tabulka"/>
            </w:pPr>
            <w:r w:rsidRPr="009243D5">
              <w:t xml:space="preserve">Jakékoli porušení </w:t>
            </w:r>
            <w:r w:rsidR="001D1699" w:rsidRPr="009243D5">
              <w:t xml:space="preserve">čl. 7 </w:t>
            </w:r>
            <w:r w:rsidRPr="009243D5">
              <w:t>standardu s výjimkou níže vyjmenovaných</w:t>
            </w:r>
            <w:r w:rsidR="00065FFF" w:rsidRPr="009243D5">
              <w:t xml:space="preserve">; </w:t>
            </w:r>
            <w:r w:rsidR="00F77F10" w:rsidRPr="009243D5">
              <w:t xml:space="preserve">smluvní pokuta </w:t>
            </w:r>
            <w:r w:rsidR="00065FFF" w:rsidRPr="009243D5">
              <w:t xml:space="preserve">za každý </w:t>
            </w:r>
            <w:r w:rsidR="00F77F10" w:rsidRPr="009243D5">
              <w:t xml:space="preserve">zjištěný </w:t>
            </w:r>
            <w:r w:rsidR="00065FFF" w:rsidRPr="009243D5">
              <w:t>případ</w:t>
            </w:r>
          </w:p>
        </w:tc>
        <w:tc>
          <w:tcPr>
            <w:tcW w:w="1106" w:type="dxa"/>
          </w:tcPr>
          <w:p w14:paraId="032FAE3C" w14:textId="77777777" w:rsidR="00525B06" w:rsidRPr="009243D5" w:rsidRDefault="00525B06" w:rsidP="00525B06">
            <w:pPr>
              <w:pStyle w:val="Tabulka"/>
            </w:pPr>
            <w:r w:rsidRPr="009243D5">
              <w:t>7</w:t>
            </w:r>
          </w:p>
        </w:tc>
        <w:tc>
          <w:tcPr>
            <w:tcW w:w="1519" w:type="dxa"/>
          </w:tcPr>
          <w:p w14:paraId="573BE792" w14:textId="77777777" w:rsidR="00525B06" w:rsidRPr="009243D5" w:rsidRDefault="00525B06" w:rsidP="00525B06">
            <w:pPr>
              <w:pStyle w:val="Tabulka"/>
              <w:jc w:val="right"/>
            </w:pPr>
            <w:r w:rsidRPr="009243D5">
              <w:t>5000</w:t>
            </w:r>
          </w:p>
        </w:tc>
      </w:tr>
      <w:tr w:rsidR="00297E66" w:rsidRPr="009243D5" w14:paraId="2B28C4FC" w14:textId="77777777" w:rsidTr="00297E66">
        <w:tc>
          <w:tcPr>
            <w:tcW w:w="606" w:type="dxa"/>
          </w:tcPr>
          <w:p w14:paraId="31EF8F67" w14:textId="77777777" w:rsidR="00297E66" w:rsidRPr="009243D5" w:rsidRDefault="00002004" w:rsidP="00297E66">
            <w:pPr>
              <w:pStyle w:val="Tabulka"/>
            </w:pPr>
            <w:r w:rsidRPr="009243D5">
              <w:t>6.2</w:t>
            </w:r>
          </w:p>
        </w:tc>
        <w:tc>
          <w:tcPr>
            <w:tcW w:w="6692" w:type="dxa"/>
          </w:tcPr>
          <w:p w14:paraId="4E5D2913" w14:textId="77777777" w:rsidR="00297E66" w:rsidRPr="009243D5" w:rsidRDefault="00297E66" w:rsidP="00297E66">
            <w:pPr>
              <w:pStyle w:val="Tabulka"/>
            </w:pPr>
            <w:r w:rsidRPr="009243D5">
              <w:t>Dopravce nepostupoval v souladu s pomůckou Garance návazností</w:t>
            </w:r>
            <w:r w:rsidR="00D5006E">
              <w:t xml:space="preserve"> z důvodu nesprávného nastavení systému</w:t>
            </w:r>
          </w:p>
        </w:tc>
        <w:tc>
          <w:tcPr>
            <w:tcW w:w="1106" w:type="dxa"/>
          </w:tcPr>
          <w:p w14:paraId="66FDA2C1" w14:textId="77777777" w:rsidR="00297E66" w:rsidRPr="009243D5" w:rsidRDefault="00297E66" w:rsidP="00297E66">
            <w:pPr>
              <w:pStyle w:val="Tabulka"/>
            </w:pPr>
            <w:r w:rsidRPr="009243D5">
              <w:t>7.1</w:t>
            </w:r>
          </w:p>
        </w:tc>
        <w:tc>
          <w:tcPr>
            <w:tcW w:w="1519" w:type="dxa"/>
          </w:tcPr>
          <w:p w14:paraId="2B59B2B0" w14:textId="77777777" w:rsidR="00297E66" w:rsidRPr="009243D5" w:rsidRDefault="00297E66" w:rsidP="00297E66">
            <w:pPr>
              <w:pStyle w:val="Tabulka"/>
              <w:jc w:val="right"/>
            </w:pPr>
            <w:r w:rsidRPr="009243D5">
              <w:t>5000</w:t>
            </w:r>
          </w:p>
        </w:tc>
      </w:tr>
      <w:tr w:rsidR="00D5006E" w:rsidRPr="009243D5" w14:paraId="75918DAF" w14:textId="77777777" w:rsidTr="00A102BA">
        <w:tc>
          <w:tcPr>
            <w:tcW w:w="606" w:type="dxa"/>
          </w:tcPr>
          <w:p w14:paraId="5619B01E" w14:textId="77777777" w:rsidR="00D5006E" w:rsidRPr="009243D5" w:rsidRDefault="00D5006E" w:rsidP="00A102BA">
            <w:pPr>
              <w:pStyle w:val="Tabulka"/>
            </w:pPr>
            <w:r w:rsidRPr="009243D5">
              <w:t>6.</w:t>
            </w:r>
            <w:r w:rsidR="003D0CAD">
              <w:t>3</w:t>
            </w:r>
          </w:p>
        </w:tc>
        <w:tc>
          <w:tcPr>
            <w:tcW w:w="6692" w:type="dxa"/>
          </w:tcPr>
          <w:p w14:paraId="32864E0F" w14:textId="77777777" w:rsidR="00D5006E" w:rsidRPr="009243D5" w:rsidRDefault="00D5006E" w:rsidP="00A102BA">
            <w:pPr>
              <w:pStyle w:val="Tabulka"/>
            </w:pPr>
            <w:r w:rsidRPr="009243D5">
              <w:t>Dopravce nepostupoval v souladu s pomůckou Garance návazností</w:t>
            </w:r>
            <w:r>
              <w:t xml:space="preserve"> z důvodu pochybení provozního zaměstnance </w:t>
            </w:r>
          </w:p>
        </w:tc>
        <w:tc>
          <w:tcPr>
            <w:tcW w:w="1106" w:type="dxa"/>
          </w:tcPr>
          <w:p w14:paraId="656D6326" w14:textId="77777777" w:rsidR="00D5006E" w:rsidRPr="009243D5" w:rsidRDefault="00D5006E" w:rsidP="00A102BA">
            <w:pPr>
              <w:pStyle w:val="Tabulka"/>
            </w:pPr>
            <w:r w:rsidRPr="009243D5">
              <w:t>7.1</w:t>
            </w:r>
          </w:p>
        </w:tc>
        <w:tc>
          <w:tcPr>
            <w:tcW w:w="1519" w:type="dxa"/>
          </w:tcPr>
          <w:p w14:paraId="30819082" w14:textId="77777777" w:rsidR="00D5006E" w:rsidRPr="009243D5" w:rsidRDefault="00D5006E" w:rsidP="00A102BA">
            <w:pPr>
              <w:pStyle w:val="Tabulka"/>
              <w:jc w:val="right"/>
            </w:pPr>
            <w:r w:rsidRPr="009243D5">
              <w:t>500</w:t>
            </w:r>
          </w:p>
        </w:tc>
      </w:tr>
      <w:tr w:rsidR="00297E66" w:rsidRPr="009243D5" w14:paraId="6535C13A" w14:textId="77777777" w:rsidTr="00297E66">
        <w:tc>
          <w:tcPr>
            <w:tcW w:w="606" w:type="dxa"/>
          </w:tcPr>
          <w:p w14:paraId="6BF57732" w14:textId="77777777" w:rsidR="00297E66" w:rsidRPr="009243D5" w:rsidRDefault="00002004" w:rsidP="00297E66">
            <w:pPr>
              <w:pStyle w:val="Tabulka"/>
            </w:pPr>
            <w:r w:rsidRPr="009243D5">
              <w:t>6.</w:t>
            </w:r>
            <w:r w:rsidR="003D0CAD">
              <w:t>4</w:t>
            </w:r>
          </w:p>
        </w:tc>
        <w:tc>
          <w:tcPr>
            <w:tcW w:w="6692" w:type="dxa"/>
          </w:tcPr>
          <w:p w14:paraId="42EAA67C" w14:textId="77777777" w:rsidR="00297E66" w:rsidRPr="009243D5" w:rsidRDefault="00297E66" w:rsidP="009E3F8B">
            <w:pPr>
              <w:pStyle w:val="Tabulka"/>
            </w:pPr>
            <w:r w:rsidRPr="009243D5">
              <w:t>Dopravce neplní požadavky standardu</w:t>
            </w:r>
            <w:r w:rsidR="00D5006E">
              <w:t xml:space="preserve"> z důvodu nesprávného nastavení systému</w:t>
            </w:r>
            <w:r w:rsidRPr="009243D5">
              <w:t xml:space="preserve">; </w:t>
            </w:r>
            <w:r w:rsidR="009E3F8B" w:rsidRPr="009243D5">
              <w:t xml:space="preserve">smluvní pokuta </w:t>
            </w:r>
            <w:r w:rsidRPr="009243D5">
              <w:t xml:space="preserve">za každý </w:t>
            </w:r>
            <w:r w:rsidR="00F10E28" w:rsidRPr="009243D5">
              <w:t xml:space="preserve">i </w:t>
            </w:r>
            <w:r w:rsidR="00F77F10" w:rsidRPr="009243D5">
              <w:t xml:space="preserve">započatý </w:t>
            </w:r>
            <w:r w:rsidRPr="009243D5">
              <w:t xml:space="preserve">den </w:t>
            </w:r>
            <w:r w:rsidR="00525B06" w:rsidRPr="009243D5">
              <w:t>trvání skutečnosti</w:t>
            </w:r>
            <w:r w:rsidR="00D5006E">
              <w:t xml:space="preserve"> </w:t>
            </w:r>
          </w:p>
        </w:tc>
        <w:tc>
          <w:tcPr>
            <w:tcW w:w="1106" w:type="dxa"/>
          </w:tcPr>
          <w:p w14:paraId="3F01BD7C" w14:textId="77777777" w:rsidR="00297E66" w:rsidRPr="009243D5" w:rsidRDefault="00525B06" w:rsidP="00297E66">
            <w:pPr>
              <w:pStyle w:val="Tabulka"/>
            </w:pPr>
            <w:r w:rsidRPr="009243D5">
              <w:t>7.2</w:t>
            </w:r>
          </w:p>
        </w:tc>
        <w:tc>
          <w:tcPr>
            <w:tcW w:w="1519" w:type="dxa"/>
          </w:tcPr>
          <w:p w14:paraId="40CF211A" w14:textId="77777777" w:rsidR="00297E66" w:rsidRPr="009243D5" w:rsidRDefault="00525B06" w:rsidP="00297E66">
            <w:pPr>
              <w:pStyle w:val="Tabulka"/>
              <w:jc w:val="right"/>
            </w:pPr>
            <w:r w:rsidRPr="009243D5">
              <w:t>20000</w:t>
            </w:r>
          </w:p>
        </w:tc>
      </w:tr>
      <w:tr w:rsidR="00D5006E" w:rsidRPr="009243D5" w14:paraId="335C206A" w14:textId="77777777" w:rsidTr="00A102BA">
        <w:tc>
          <w:tcPr>
            <w:tcW w:w="606" w:type="dxa"/>
          </w:tcPr>
          <w:p w14:paraId="5A42C5A8" w14:textId="77777777" w:rsidR="00D5006E" w:rsidRPr="009243D5" w:rsidRDefault="00D5006E" w:rsidP="00A102BA">
            <w:pPr>
              <w:pStyle w:val="Tabulka"/>
            </w:pPr>
            <w:r w:rsidRPr="009243D5">
              <w:t>6.</w:t>
            </w:r>
            <w:r w:rsidR="003D0CAD">
              <w:t>5</w:t>
            </w:r>
          </w:p>
        </w:tc>
        <w:tc>
          <w:tcPr>
            <w:tcW w:w="6692" w:type="dxa"/>
          </w:tcPr>
          <w:p w14:paraId="4EA593F9" w14:textId="77777777" w:rsidR="00D5006E" w:rsidRPr="009243D5" w:rsidRDefault="00D5006E" w:rsidP="00A102BA">
            <w:pPr>
              <w:pStyle w:val="Tabulka"/>
            </w:pPr>
            <w:r w:rsidRPr="009243D5">
              <w:t>Dopravce neplní požadavky standardu</w:t>
            </w:r>
            <w:r>
              <w:t xml:space="preserve"> z důvodu výpadku systému</w:t>
            </w:r>
            <w:r w:rsidRPr="009243D5">
              <w:t>; smluvní pokuta za každý i započatý den trvání skutečnosti</w:t>
            </w:r>
          </w:p>
        </w:tc>
        <w:tc>
          <w:tcPr>
            <w:tcW w:w="1106" w:type="dxa"/>
          </w:tcPr>
          <w:p w14:paraId="412A9E69" w14:textId="77777777" w:rsidR="00D5006E" w:rsidRPr="009243D5" w:rsidRDefault="00D5006E" w:rsidP="00A102BA">
            <w:pPr>
              <w:pStyle w:val="Tabulka"/>
            </w:pPr>
            <w:r w:rsidRPr="009243D5">
              <w:t>7.2</w:t>
            </w:r>
          </w:p>
        </w:tc>
        <w:tc>
          <w:tcPr>
            <w:tcW w:w="1519" w:type="dxa"/>
          </w:tcPr>
          <w:p w14:paraId="1B0BEBA7" w14:textId="77777777" w:rsidR="00D5006E" w:rsidRPr="009243D5" w:rsidRDefault="00D5006E" w:rsidP="00A102BA">
            <w:pPr>
              <w:pStyle w:val="Tabulka"/>
              <w:jc w:val="right"/>
            </w:pPr>
            <w:r>
              <w:t>20</w:t>
            </w:r>
            <w:r w:rsidRPr="009243D5">
              <w:t>00</w:t>
            </w:r>
          </w:p>
        </w:tc>
      </w:tr>
      <w:tr w:rsidR="00297E66" w:rsidRPr="009243D5" w14:paraId="538B75D6" w14:textId="77777777" w:rsidTr="00297E66">
        <w:tc>
          <w:tcPr>
            <w:tcW w:w="606" w:type="dxa"/>
          </w:tcPr>
          <w:p w14:paraId="70544591" w14:textId="77777777" w:rsidR="00297E66" w:rsidRPr="009243D5" w:rsidRDefault="00002004" w:rsidP="00297E66">
            <w:pPr>
              <w:pStyle w:val="Tabulka"/>
            </w:pPr>
            <w:r w:rsidRPr="009243D5">
              <w:t>6.</w:t>
            </w:r>
            <w:r w:rsidR="003D0CAD">
              <w:t>6</w:t>
            </w:r>
          </w:p>
        </w:tc>
        <w:tc>
          <w:tcPr>
            <w:tcW w:w="6692" w:type="dxa"/>
          </w:tcPr>
          <w:p w14:paraId="6BFDBB51" w14:textId="77777777" w:rsidR="00297E66" w:rsidRPr="009243D5" w:rsidRDefault="00525B06" w:rsidP="00297E66">
            <w:pPr>
              <w:pStyle w:val="Tabulka"/>
            </w:pPr>
            <w:r w:rsidRPr="009243D5">
              <w:t xml:space="preserve">Dopravce </w:t>
            </w:r>
            <w:r w:rsidR="002D17FB">
              <w:t>nezajistil přítomnost Dispečera dopravce v sídle KORDIS (sazba za 1 plnou hodinu nepřítomnosti)</w:t>
            </w:r>
          </w:p>
        </w:tc>
        <w:tc>
          <w:tcPr>
            <w:tcW w:w="1106" w:type="dxa"/>
          </w:tcPr>
          <w:p w14:paraId="00080525" w14:textId="77777777" w:rsidR="00297E66" w:rsidRPr="009243D5" w:rsidRDefault="00525B06" w:rsidP="00297E66">
            <w:pPr>
              <w:pStyle w:val="Tabulka"/>
            </w:pPr>
            <w:r w:rsidRPr="009243D5">
              <w:t>7.3</w:t>
            </w:r>
          </w:p>
        </w:tc>
        <w:tc>
          <w:tcPr>
            <w:tcW w:w="1519" w:type="dxa"/>
          </w:tcPr>
          <w:p w14:paraId="4EBA1383" w14:textId="77777777" w:rsidR="00297E66" w:rsidRPr="009243D5" w:rsidRDefault="002D17FB" w:rsidP="00297E66">
            <w:pPr>
              <w:pStyle w:val="Tabulka"/>
              <w:jc w:val="right"/>
            </w:pPr>
            <w:r>
              <w:t>500</w:t>
            </w:r>
          </w:p>
        </w:tc>
      </w:tr>
      <w:tr w:rsidR="002D17FB" w:rsidRPr="009243D5" w14:paraId="5C448AA3" w14:textId="77777777" w:rsidTr="00297E66">
        <w:tc>
          <w:tcPr>
            <w:tcW w:w="606" w:type="dxa"/>
          </w:tcPr>
          <w:p w14:paraId="283473C7" w14:textId="7B61C5AE" w:rsidR="002D17FB" w:rsidRPr="009243D5" w:rsidRDefault="00D36818" w:rsidP="00297E66">
            <w:pPr>
              <w:pStyle w:val="Tabulka"/>
            </w:pPr>
            <w:ins w:id="36" w:author="Word Document Comparison" w:date="2023-11-20T10:49:00Z">
              <w:r>
                <w:t>6.7</w:t>
              </w:r>
            </w:ins>
          </w:p>
        </w:tc>
        <w:tc>
          <w:tcPr>
            <w:tcW w:w="6692" w:type="dxa"/>
          </w:tcPr>
          <w:p w14:paraId="7F4A5562" w14:textId="77777777" w:rsidR="002D17FB" w:rsidRPr="009243D5" w:rsidRDefault="002D17FB" w:rsidP="00525B06">
            <w:pPr>
              <w:pStyle w:val="Tabulka"/>
            </w:pPr>
            <w:r>
              <w:t>Dispečer dopravce neplní své povinnosti dle standardu, nerespektuje pokyny CED, nemá požadované kompetence (sazba za 1 plnou hodinu neplnění povinností)</w:t>
            </w:r>
          </w:p>
        </w:tc>
        <w:tc>
          <w:tcPr>
            <w:tcW w:w="1106" w:type="dxa"/>
          </w:tcPr>
          <w:p w14:paraId="61BA845D" w14:textId="77777777" w:rsidR="002D17FB" w:rsidRPr="009243D5" w:rsidRDefault="002D17FB" w:rsidP="00297E66">
            <w:pPr>
              <w:pStyle w:val="Tabulka"/>
            </w:pPr>
            <w:r>
              <w:t>7.3</w:t>
            </w:r>
          </w:p>
        </w:tc>
        <w:tc>
          <w:tcPr>
            <w:tcW w:w="1519" w:type="dxa"/>
          </w:tcPr>
          <w:p w14:paraId="4B74D60D" w14:textId="77777777" w:rsidR="002D17FB" w:rsidRDefault="002D17FB" w:rsidP="00297E66">
            <w:pPr>
              <w:pStyle w:val="Tabulka"/>
              <w:jc w:val="right"/>
            </w:pPr>
            <w:r>
              <w:t>500</w:t>
            </w:r>
          </w:p>
        </w:tc>
      </w:tr>
      <w:tr w:rsidR="002D17FB" w:rsidRPr="009243D5" w14:paraId="24D84ABA" w14:textId="77777777" w:rsidTr="00297E66">
        <w:tc>
          <w:tcPr>
            <w:tcW w:w="606" w:type="dxa"/>
          </w:tcPr>
          <w:p w14:paraId="4C8767DB" w14:textId="70E98D08" w:rsidR="002D17FB" w:rsidRPr="009243D5" w:rsidRDefault="00D36818" w:rsidP="00297E66">
            <w:pPr>
              <w:pStyle w:val="Tabulka"/>
            </w:pPr>
            <w:ins w:id="37" w:author="Word Document Comparison" w:date="2023-11-20T10:49:00Z">
              <w:r>
                <w:t>6.8</w:t>
              </w:r>
            </w:ins>
          </w:p>
        </w:tc>
        <w:tc>
          <w:tcPr>
            <w:tcW w:w="6692" w:type="dxa"/>
          </w:tcPr>
          <w:p w14:paraId="01A811D5" w14:textId="77777777" w:rsidR="002D17FB" w:rsidRPr="009243D5" w:rsidRDefault="002D17FB" w:rsidP="00525B06">
            <w:pPr>
              <w:pStyle w:val="Tabulka"/>
            </w:pPr>
            <w:r>
              <w:t>DID nedisponuje požadovaným SW a HW vybavením (sazba za 1 den)</w:t>
            </w:r>
          </w:p>
        </w:tc>
        <w:tc>
          <w:tcPr>
            <w:tcW w:w="1106" w:type="dxa"/>
          </w:tcPr>
          <w:p w14:paraId="27C0C09E" w14:textId="77777777" w:rsidR="002D17FB" w:rsidRPr="009243D5" w:rsidRDefault="002D17FB" w:rsidP="00297E66">
            <w:pPr>
              <w:pStyle w:val="Tabulka"/>
            </w:pPr>
            <w:r>
              <w:t>7.3</w:t>
            </w:r>
          </w:p>
        </w:tc>
        <w:tc>
          <w:tcPr>
            <w:tcW w:w="1519" w:type="dxa"/>
          </w:tcPr>
          <w:p w14:paraId="28AA35A2" w14:textId="77777777" w:rsidR="002D17FB" w:rsidRDefault="002D17FB" w:rsidP="00297E66">
            <w:pPr>
              <w:pStyle w:val="Tabulka"/>
              <w:jc w:val="right"/>
            </w:pPr>
            <w:r>
              <w:t>10000</w:t>
            </w:r>
          </w:p>
        </w:tc>
      </w:tr>
      <w:tr w:rsidR="00841D42" w:rsidRPr="009243D5" w14:paraId="0A49D71D" w14:textId="77777777" w:rsidTr="00297E66">
        <w:tc>
          <w:tcPr>
            <w:tcW w:w="606" w:type="dxa"/>
          </w:tcPr>
          <w:p w14:paraId="18B78C9D" w14:textId="4AD4709B" w:rsidR="00841D42" w:rsidRPr="009243D5" w:rsidRDefault="00D36818" w:rsidP="00297E66">
            <w:pPr>
              <w:pStyle w:val="Tabulka"/>
            </w:pPr>
            <w:ins w:id="38" w:author="Word Document Comparison" w:date="2023-11-20T10:49:00Z">
              <w:r>
                <w:t>6.9</w:t>
              </w:r>
            </w:ins>
          </w:p>
        </w:tc>
        <w:tc>
          <w:tcPr>
            <w:tcW w:w="6692" w:type="dxa"/>
          </w:tcPr>
          <w:p w14:paraId="549A265B" w14:textId="77777777" w:rsidR="00841D42" w:rsidRDefault="00314A3E" w:rsidP="00525B06">
            <w:pPr>
              <w:pStyle w:val="Tabulka"/>
            </w:pPr>
            <w:r>
              <w:t>Dopravce neplní požadavky standardu z důvodu nesprávného nastavení systému</w:t>
            </w:r>
            <w:r w:rsidRPr="00051EE5">
              <w:t>;</w:t>
            </w:r>
            <w:r>
              <w:t xml:space="preserve"> smluvní pokuta za každý i započatý den trvání skutečnosti </w:t>
            </w:r>
          </w:p>
        </w:tc>
        <w:tc>
          <w:tcPr>
            <w:tcW w:w="1106" w:type="dxa"/>
          </w:tcPr>
          <w:p w14:paraId="38BE65E9" w14:textId="77777777" w:rsidR="00841D42" w:rsidRDefault="00314A3E" w:rsidP="00297E66">
            <w:pPr>
              <w:pStyle w:val="Tabulka"/>
            </w:pPr>
            <w:r>
              <w:t>7.3</w:t>
            </w:r>
          </w:p>
        </w:tc>
        <w:tc>
          <w:tcPr>
            <w:tcW w:w="1519" w:type="dxa"/>
          </w:tcPr>
          <w:p w14:paraId="7B586C90" w14:textId="77777777" w:rsidR="00841D42" w:rsidRDefault="00C76412" w:rsidP="00297E66">
            <w:pPr>
              <w:pStyle w:val="Tabulka"/>
              <w:jc w:val="right"/>
            </w:pPr>
            <w:r>
              <w:t>5000</w:t>
            </w:r>
          </w:p>
        </w:tc>
      </w:tr>
      <w:tr w:rsidR="00841D42" w:rsidRPr="009243D5" w14:paraId="4055A637" w14:textId="77777777" w:rsidTr="00297E66">
        <w:tc>
          <w:tcPr>
            <w:tcW w:w="606" w:type="dxa"/>
          </w:tcPr>
          <w:p w14:paraId="4DCE1E52" w14:textId="52F0B829" w:rsidR="00841D42" w:rsidRPr="009243D5" w:rsidRDefault="00D36818" w:rsidP="00297E66">
            <w:pPr>
              <w:pStyle w:val="Tabulka"/>
            </w:pPr>
            <w:ins w:id="39" w:author="Word Document Comparison" w:date="2023-11-20T10:49:00Z">
              <w:r>
                <w:t>6.10</w:t>
              </w:r>
            </w:ins>
          </w:p>
        </w:tc>
        <w:tc>
          <w:tcPr>
            <w:tcW w:w="6692" w:type="dxa"/>
          </w:tcPr>
          <w:p w14:paraId="776DFEC3" w14:textId="77777777" w:rsidR="00841D42" w:rsidRDefault="00314A3E" w:rsidP="00525B06">
            <w:pPr>
              <w:pStyle w:val="Tabulka"/>
            </w:pPr>
            <w:r w:rsidRPr="009243D5">
              <w:t>Dopravce neplní požadavky standardu</w:t>
            </w:r>
            <w:r>
              <w:t xml:space="preserve"> z důvodu výpadku systému</w:t>
            </w:r>
            <w:r w:rsidRPr="009243D5">
              <w:t>; smluvní pokuta za každý i započatý den trvání skutečnosti</w:t>
            </w:r>
          </w:p>
        </w:tc>
        <w:tc>
          <w:tcPr>
            <w:tcW w:w="1106" w:type="dxa"/>
          </w:tcPr>
          <w:p w14:paraId="51D369E9" w14:textId="77777777" w:rsidR="00841D42" w:rsidRDefault="00314A3E" w:rsidP="00297E66">
            <w:pPr>
              <w:pStyle w:val="Tabulka"/>
            </w:pPr>
            <w:r>
              <w:t>7.3</w:t>
            </w:r>
          </w:p>
        </w:tc>
        <w:tc>
          <w:tcPr>
            <w:tcW w:w="1519" w:type="dxa"/>
          </w:tcPr>
          <w:p w14:paraId="3692FF37" w14:textId="77777777" w:rsidR="00841D42" w:rsidRDefault="00C76412" w:rsidP="00297E66">
            <w:pPr>
              <w:pStyle w:val="Tabulka"/>
              <w:jc w:val="right"/>
            </w:pPr>
            <w:r>
              <w:t>2000</w:t>
            </w:r>
          </w:p>
        </w:tc>
      </w:tr>
      <w:tr w:rsidR="00A47BF3" w:rsidRPr="009243D5" w14:paraId="68CE4225" w14:textId="77777777" w:rsidTr="00297E66">
        <w:trPr>
          <w:del w:id="40" w:author="Word Document Comparison" w:date="2023-11-20T10:49:00Z"/>
        </w:trPr>
        <w:tc>
          <w:tcPr>
            <w:tcW w:w="606" w:type="dxa"/>
          </w:tcPr>
          <w:p w14:paraId="30D65F87" w14:textId="77777777" w:rsidR="002D17FB" w:rsidRPr="009243D5" w:rsidRDefault="002D17FB" w:rsidP="00297E66">
            <w:pPr>
              <w:pStyle w:val="Tabulka"/>
              <w:rPr>
                <w:del w:id="41" w:author="Word Document Comparison" w:date="2023-11-20T10:49:00Z"/>
              </w:rPr>
            </w:pPr>
          </w:p>
        </w:tc>
        <w:tc>
          <w:tcPr>
            <w:tcW w:w="6692" w:type="dxa"/>
          </w:tcPr>
          <w:p w14:paraId="2B1B85D3" w14:textId="77777777" w:rsidR="002D17FB" w:rsidRPr="009243D5" w:rsidRDefault="002D17FB" w:rsidP="00525B06">
            <w:pPr>
              <w:pStyle w:val="Tabulka"/>
              <w:rPr>
                <w:del w:id="42" w:author="Word Document Comparison" w:date="2023-11-20T10:49:00Z"/>
              </w:rPr>
            </w:pPr>
            <w:del w:id="43" w:author="Word Document Comparison" w:date="2023-11-20T10:49:00Z">
              <w:r>
                <w:delText>Dopravce neumožnil pracovníkům KORDIS monitorovat provoz v souladu s požadavky standardu (sazba za 1 den)</w:delText>
              </w:r>
            </w:del>
          </w:p>
        </w:tc>
        <w:tc>
          <w:tcPr>
            <w:tcW w:w="1106" w:type="dxa"/>
          </w:tcPr>
          <w:p w14:paraId="59E9C9F1" w14:textId="77777777" w:rsidR="002D17FB" w:rsidRPr="009243D5" w:rsidRDefault="002D17FB" w:rsidP="00297E66">
            <w:pPr>
              <w:pStyle w:val="Tabulka"/>
              <w:rPr>
                <w:del w:id="44" w:author="Word Document Comparison" w:date="2023-11-20T10:49:00Z"/>
              </w:rPr>
            </w:pPr>
            <w:del w:id="45" w:author="Word Document Comparison" w:date="2023-11-20T10:49:00Z">
              <w:r>
                <w:delText>7.3</w:delText>
              </w:r>
            </w:del>
          </w:p>
        </w:tc>
        <w:tc>
          <w:tcPr>
            <w:tcW w:w="1519" w:type="dxa"/>
          </w:tcPr>
          <w:p w14:paraId="78F4F7AB" w14:textId="77777777" w:rsidR="002D17FB" w:rsidRDefault="002D17FB" w:rsidP="00297E66">
            <w:pPr>
              <w:pStyle w:val="Tabulka"/>
              <w:jc w:val="right"/>
              <w:rPr>
                <w:del w:id="46" w:author="Word Document Comparison" w:date="2023-11-20T10:49:00Z"/>
              </w:rPr>
            </w:pPr>
            <w:del w:id="47" w:author="Word Document Comparison" w:date="2023-11-20T10:49:00Z">
              <w:r>
                <w:delText>5000</w:delText>
              </w:r>
            </w:del>
          </w:p>
        </w:tc>
      </w:tr>
      <w:tr w:rsidR="002D17FB" w:rsidRPr="009243D5" w14:paraId="154D5B86" w14:textId="77777777" w:rsidTr="00297E66">
        <w:tc>
          <w:tcPr>
            <w:tcW w:w="606" w:type="dxa"/>
          </w:tcPr>
          <w:p w14:paraId="4BCC7C5A" w14:textId="77D5CC2A" w:rsidR="002D17FB" w:rsidRPr="009243D5" w:rsidRDefault="00D36818" w:rsidP="00297E66">
            <w:pPr>
              <w:pStyle w:val="Tabulka"/>
            </w:pPr>
            <w:ins w:id="48" w:author="Word Document Comparison" w:date="2023-11-20T10:49:00Z">
              <w:r>
                <w:t>6.1</w:t>
              </w:r>
              <w:r w:rsidR="00B53257">
                <w:t>1</w:t>
              </w:r>
            </w:ins>
          </w:p>
        </w:tc>
        <w:tc>
          <w:tcPr>
            <w:tcW w:w="6692" w:type="dxa"/>
          </w:tcPr>
          <w:p w14:paraId="7ECB6CA5" w14:textId="77777777" w:rsidR="002D17FB" w:rsidRPr="009243D5" w:rsidRDefault="002D17FB" w:rsidP="00525B06">
            <w:pPr>
              <w:pStyle w:val="Tabulka"/>
            </w:pPr>
            <w:r>
              <w:t>Dopravce nezajistil nahlášení události s vlivem na kvalitu provozu dle standardu</w:t>
            </w:r>
          </w:p>
        </w:tc>
        <w:tc>
          <w:tcPr>
            <w:tcW w:w="1106" w:type="dxa"/>
          </w:tcPr>
          <w:p w14:paraId="5D1401FB" w14:textId="77777777" w:rsidR="002D17FB" w:rsidRPr="009243D5" w:rsidRDefault="002D17FB" w:rsidP="00297E66">
            <w:pPr>
              <w:pStyle w:val="Tabulka"/>
            </w:pPr>
            <w:r>
              <w:t>7.3</w:t>
            </w:r>
          </w:p>
        </w:tc>
        <w:tc>
          <w:tcPr>
            <w:tcW w:w="1519" w:type="dxa"/>
          </w:tcPr>
          <w:p w14:paraId="639CE6C1" w14:textId="77777777" w:rsidR="002D17FB" w:rsidRDefault="002D17FB" w:rsidP="00297E66">
            <w:pPr>
              <w:pStyle w:val="Tabulka"/>
              <w:jc w:val="right"/>
            </w:pPr>
            <w:r>
              <w:t>1000</w:t>
            </w:r>
          </w:p>
        </w:tc>
      </w:tr>
      <w:tr w:rsidR="002D17FB" w:rsidRPr="009243D5" w14:paraId="73CA4371" w14:textId="77777777" w:rsidTr="00297E66">
        <w:tc>
          <w:tcPr>
            <w:tcW w:w="606" w:type="dxa"/>
          </w:tcPr>
          <w:p w14:paraId="53BCDC40" w14:textId="60066E34" w:rsidR="002D17FB" w:rsidRPr="009243D5" w:rsidRDefault="00D36818" w:rsidP="00297E66">
            <w:pPr>
              <w:pStyle w:val="Tabulka"/>
            </w:pPr>
            <w:ins w:id="49" w:author="Word Document Comparison" w:date="2023-11-20T10:49:00Z">
              <w:r>
                <w:t>6.1</w:t>
              </w:r>
              <w:r w:rsidR="00B53257">
                <w:t>2</w:t>
              </w:r>
            </w:ins>
          </w:p>
        </w:tc>
        <w:tc>
          <w:tcPr>
            <w:tcW w:w="6692" w:type="dxa"/>
          </w:tcPr>
          <w:p w14:paraId="0F5A626A" w14:textId="77777777" w:rsidR="002D17FB" w:rsidRPr="009243D5" w:rsidRDefault="002D17FB" w:rsidP="00525B06">
            <w:pPr>
              <w:pStyle w:val="Tabulka"/>
            </w:pPr>
            <w:r>
              <w:t>Dopravce nerespektoval pokyny CED</w:t>
            </w:r>
          </w:p>
        </w:tc>
        <w:tc>
          <w:tcPr>
            <w:tcW w:w="1106" w:type="dxa"/>
          </w:tcPr>
          <w:p w14:paraId="197E23D9" w14:textId="77777777" w:rsidR="002D17FB" w:rsidRPr="009243D5" w:rsidRDefault="002D17FB" w:rsidP="00297E66">
            <w:pPr>
              <w:pStyle w:val="Tabulka"/>
            </w:pPr>
            <w:r>
              <w:t>7.3</w:t>
            </w:r>
          </w:p>
        </w:tc>
        <w:tc>
          <w:tcPr>
            <w:tcW w:w="1519" w:type="dxa"/>
          </w:tcPr>
          <w:p w14:paraId="1731FD2C" w14:textId="77777777" w:rsidR="002D17FB" w:rsidRDefault="002D17FB" w:rsidP="00297E66">
            <w:pPr>
              <w:pStyle w:val="Tabulka"/>
              <w:jc w:val="right"/>
            </w:pPr>
            <w:r>
              <w:t>2000</w:t>
            </w:r>
          </w:p>
        </w:tc>
      </w:tr>
      <w:tr w:rsidR="002D17FB" w:rsidRPr="009243D5" w14:paraId="42C61404" w14:textId="77777777" w:rsidTr="00297E66">
        <w:tc>
          <w:tcPr>
            <w:tcW w:w="606" w:type="dxa"/>
          </w:tcPr>
          <w:p w14:paraId="318A4AAD" w14:textId="71BE9FF9" w:rsidR="002D17FB" w:rsidRPr="009243D5" w:rsidRDefault="00D36818" w:rsidP="00297E66">
            <w:pPr>
              <w:pStyle w:val="Tabulka"/>
            </w:pPr>
            <w:ins w:id="50" w:author="Word Document Comparison" w:date="2023-11-20T10:49:00Z">
              <w:r>
                <w:t>6.1</w:t>
              </w:r>
              <w:r w:rsidR="00B53257">
                <w:t>3</w:t>
              </w:r>
            </w:ins>
          </w:p>
        </w:tc>
        <w:tc>
          <w:tcPr>
            <w:tcW w:w="6692" w:type="dxa"/>
          </w:tcPr>
          <w:p w14:paraId="215F95CF" w14:textId="77777777" w:rsidR="002D17FB" w:rsidRPr="009243D5" w:rsidRDefault="00DB08ED" w:rsidP="00525B06">
            <w:pPr>
              <w:pStyle w:val="Tabulka"/>
            </w:pPr>
            <w:r>
              <w:t>Dopravce nedodržel požadavky na pohotovostní jednotku</w:t>
            </w:r>
          </w:p>
        </w:tc>
        <w:tc>
          <w:tcPr>
            <w:tcW w:w="1106" w:type="dxa"/>
          </w:tcPr>
          <w:p w14:paraId="6B02DA32" w14:textId="77777777" w:rsidR="002D17FB" w:rsidRPr="009243D5" w:rsidRDefault="00DB08ED" w:rsidP="00297E66">
            <w:pPr>
              <w:pStyle w:val="Tabulka"/>
            </w:pPr>
            <w:r>
              <w:t>7.4</w:t>
            </w:r>
          </w:p>
        </w:tc>
        <w:tc>
          <w:tcPr>
            <w:tcW w:w="1519" w:type="dxa"/>
          </w:tcPr>
          <w:p w14:paraId="6779B29D" w14:textId="77777777" w:rsidR="002D17FB" w:rsidRDefault="00DB08ED" w:rsidP="00297E66">
            <w:pPr>
              <w:pStyle w:val="Tabulka"/>
              <w:jc w:val="right"/>
            </w:pPr>
            <w:r>
              <w:t>5000</w:t>
            </w:r>
          </w:p>
        </w:tc>
      </w:tr>
      <w:tr w:rsidR="0034064E" w:rsidRPr="009243D5" w14:paraId="63AC68F7" w14:textId="77777777" w:rsidTr="00297E66">
        <w:tc>
          <w:tcPr>
            <w:tcW w:w="606" w:type="dxa"/>
          </w:tcPr>
          <w:p w14:paraId="43FAB545" w14:textId="390C008E" w:rsidR="0034064E" w:rsidRPr="009243D5" w:rsidRDefault="00D36818" w:rsidP="00297E66">
            <w:pPr>
              <w:pStyle w:val="Tabulka"/>
            </w:pPr>
            <w:ins w:id="51" w:author="Word Document Comparison" w:date="2023-11-20T10:49:00Z">
              <w:r>
                <w:t>6.1</w:t>
              </w:r>
              <w:r w:rsidR="00B53257">
                <w:t>4</w:t>
              </w:r>
            </w:ins>
          </w:p>
        </w:tc>
        <w:tc>
          <w:tcPr>
            <w:tcW w:w="6692" w:type="dxa"/>
          </w:tcPr>
          <w:p w14:paraId="0408ED6A" w14:textId="77777777" w:rsidR="0034064E" w:rsidRDefault="0034064E" w:rsidP="00525B06">
            <w:pPr>
              <w:pStyle w:val="Tabulka"/>
            </w:pPr>
            <w:r>
              <w:t>Dopravce nevypravil pohotovostní jednotku dle požadavků standardu</w:t>
            </w:r>
          </w:p>
        </w:tc>
        <w:tc>
          <w:tcPr>
            <w:tcW w:w="1106" w:type="dxa"/>
          </w:tcPr>
          <w:p w14:paraId="6588AAB6" w14:textId="77777777" w:rsidR="0034064E" w:rsidRDefault="00314A3E" w:rsidP="00297E66">
            <w:pPr>
              <w:pStyle w:val="Tabulka"/>
            </w:pPr>
            <w:r>
              <w:t>7.4</w:t>
            </w:r>
          </w:p>
        </w:tc>
        <w:tc>
          <w:tcPr>
            <w:tcW w:w="1519" w:type="dxa"/>
          </w:tcPr>
          <w:p w14:paraId="4709F297" w14:textId="77777777" w:rsidR="0034064E" w:rsidRDefault="00C76412" w:rsidP="00297E66">
            <w:pPr>
              <w:pStyle w:val="Tabulka"/>
              <w:jc w:val="right"/>
            </w:pPr>
            <w:r>
              <w:t>2000</w:t>
            </w:r>
          </w:p>
        </w:tc>
      </w:tr>
      <w:tr w:rsidR="0029255A" w:rsidRPr="009243D5" w14:paraId="7FA8CB75" w14:textId="77777777" w:rsidTr="00297E66">
        <w:tc>
          <w:tcPr>
            <w:tcW w:w="606" w:type="dxa"/>
          </w:tcPr>
          <w:p w14:paraId="6843AAF6" w14:textId="1C7E0D0C" w:rsidR="0029255A" w:rsidRPr="009243D5" w:rsidRDefault="00D36818" w:rsidP="00297E66">
            <w:pPr>
              <w:pStyle w:val="Tabulka"/>
            </w:pPr>
            <w:ins w:id="52" w:author="Word Document Comparison" w:date="2023-11-20T10:49:00Z">
              <w:r>
                <w:t>6.1</w:t>
              </w:r>
              <w:r w:rsidR="00B53257">
                <w:t>5</w:t>
              </w:r>
            </w:ins>
          </w:p>
        </w:tc>
        <w:tc>
          <w:tcPr>
            <w:tcW w:w="6692" w:type="dxa"/>
          </w:tcPr>
          <w:p w14:paraId="07029A67" w14:textId="77777777" w:rsidR="0029255A" w:rsidRDefault="0029255A" w:rsidP="00525B06">
            <w:pPr>
              <w:pStyle w:val="Tabulka"/>
            </w:pPr>
            <w:r>
              <w:t>Dopravce nevypravil pohotovostní jednotku na základě požadavku</w:t>
            </w:r>
            <w:r w:rsidR="00314A3E">
              <w:t xml:space="preserve"> vzneseného</w:t>
            </w:r>
            <w:r>
              <w:t xml:space="preserve"> KORDIS</w:t>
            </w:r>
          </w:p>
        </w:tc>
        <w:tc>
          <w:tcPr>
            <w:tcW w:w="1106" w:type="dxa"/>
          </w:tcPr>
          <w:p w14:paraId="09EA1EA3" w14:textId="77777777" w:rsidR="0029255A" w:rsidRDefault="00314A3E" w:rsidP="00297E66">
            <w:pPr>
              <w:pStyle w:val="Tabulka"/>
            </w:pPr>
            <w:r>
              <w:t>7.4</w:t>
            </w:r>
          </w:p>
        </w:tc>
        <w:tc>
          <w:tcPr>
            <w:tcW w:w="1519" w:type="dxa"/>
          </w:tcPr>
          <w:p w14:paraId="75A6160C" w14:textId="77777777" w:rsidR="0029255A" w:rsidRDefault="00C76412" w:rsidP="00297E66">
            <w:pPr>
              <w:pStyle w:val="Tabulka"/>
              <w:jc w:val="right"/>
            </w:pPr>
            <w:r>
              <w:t>5000</w:t>
            </w:r>
          </w:p>
        </w:tc>
      </w:tr>
      <w:tr w:rsidR="0029255A" w:rsidRPr="009243D5" w14:paraId="2DF986D8" w14:textId="77777777" w:rsidTr="00297E66">
        <w:tc>
          <w:tcPr>
            <w:tcW w:w="606" w:type="dxa"/>
          </w:tcPr>
          <w:p w14:paraId="09924683" w14:textId="2AC74773" w:rsidR="0029255A" w:rsidRPr="009243D5" w:rsidRDefault="00D36818" w:rsidP="00297E66">
            <w:pPr>
              <w:pStyle w:val="Tabulka"/>
            </w:pPr>
            <w:ins w:id="53" w:author="Word Document Comparison" w:date="2023-11-20T10:49:00Z">
              <w:r>
                <w:t>6.1</w:t>
              </w:r>
              <w:r w:rsidR="00B53257">
                <w:t>6</w:t>
              </w:r>
            </w:ins>
          </w:p>
        </w:tc>
        <w:tc>
          <w:tcPr>
            <w:tcW w:w="6692" w:type="dxa"/>
          </w:tcPr>
          <w:p w14:paraId="4BA7BE92" w14:textId="77777777" w:rsidR="0029255A" w:rsidRDefault="0029255A" w:rsidP="00525B06">
            <w:pPr>
              <w:pStyle w:val="Tabulka"/>
            </w:pPr>
            <w:r>
              <w:t>Pohotovostní strojvedoucí Dopravce není k dispozici</w:t>
            </w:r>
          </w:p>
        </w:tc>
        <w:tc>
          <w:tcPr>
            <w:tcW w:w="1106" w:type="dxa"/>
          </w:tcPr>
          <w:p w14:paraId="7D46BC9B" w14:textId="77777777" w:rsidR="0029255A" w:rsidRDefault="00314A3E" w:rsidP="00297E66">
            <w:pPr>
              <w:pStyle w:val="Tabulka"/>
            </w:pPr>
            <w:r>
              <w:t>7.4</w:t>
            </w:r>
          </w:p>
        </w:tc>
        <w:tc>
          <w:tcPr>
            <w:tcW w:w="1519" w:type="dxa"/>
          </w:tcPr>
          <w:p w14:paraId="1DBE70C9" w14:textId="77777777" w:rsidR="0029255A" w:rsidRDefault="00C76412" w:rsidP="00297E66">
            <w:pPr>
              <w:pStyle w:val="Tabulka"/>
              <w:jc w:val="right"/>
            </w:pPr>
            <w:r>
              <w:t>2000</w:t>
            </w:r>
          </w:p>
        </w:tc>
      </w:tr>
      <w:tr w:rsidR="002D17FB" w:rsidRPr="009243D5" w14:paraId="01B1F0F9" w14:textId="77777777" w:rsidTr="00297E66">
        <w:tc>
          <w:tcPr>
            <w:tcW w:w="606" w:type="dxa"/>
          </w:tcPr>
          <w:p w14:paraId="58B6CC4E" w14:textId="3A0CC232" w:rsidR="002D17FB" w:rsidRPr="009243D5" w:rsidRDefault="00D36818" w:rsidP="00297E66">
            <w:pPr>
              <w:pStyle w:val="Tabulka"/>
            </w:pPr>
            <w:ins w:id="54" w:author="Word Document Comparison" w:date="2023-11-20T10:49:00Z">
              <w:r>
                <w:t>6.1</w:t>
              </w:r>
              <w:r w:rsidR="00B53257">
                <w:t>7</w:t>
              </w:r>
            </w:ins>
          </w:p>
        </w:tc>
        <w:tc>
          <w:tcPr>
            <w:tcW w:w="6692" w:type="dxa"/>
          </w:tcPr>
          <w:p w14:paraId="77C8C33E" w14:textId="77777777" w:rsidR="002D17FB" w:rsidRPr="009243D5" w:rsidRDefault="00DB08ED" w:rsidP="00525B06">
            <w:pPr>
              <w:pStyle w:val="Tabulka"/>
            </w:pPr>
            <w:r>
              <w:t>Dopravce neinformoval CED o mimořádnosti v</w:t>
            </w:r>
            <w:r w:rsidR="0034064E">
              <w:t> </w:t>
            </w:r>
            <w:r>
              <w:t>dopravě</w:t>
            </w:r>
          </w:p>
        </w:tc>
        <w:tc>
          <w:tcPr>
            <w:tcW w:w="1106" w:type="dxa"/>
          </w:tcPr>
          <w:p w14:paraId="6BF72BD7" w14:textId="77777777" w:rsidR="002D17FB" w:rsidRPr="009243D5" w:rsidRDefault="00DB08ED" w:rsidP="00297E66">
            <w:pPr>
              <w:pStyle w:val="Tabulka"/>
            </w:pPr>
            <w:r>
              <w:t>7.5.</w:t>
            </w:r>
          </w:p>
        </w:tc>
        <w:tc>
          <w:tcPr>
            <w:tcW w:w="1519" w:type="dxa"/>
          </w:tcPr>
          <w:p w14:paraId="0459BCF0" w14:textId="77777777" w:rsidR="002D17FB" w:rsidRDefault="00DB08ED" w:rsidP="00297E66">
            <w:pPr>
              <w:pStyle w:val="Tabulka"/>
              <w:jc w:val="right"/>
            </w:pPr>
            <w:r>
              <w:t>500</w:t>
            </w:r>
          </w:p>
        </w:tc>
      </w:tr>
      <w:tr w:rsidR="002D17FB" w:rsidRPr="009243D5" w14:paraId="31E347EF" w14:textId="77777777" w:rsidTr="00297E66">
        <w:tc>
          <w:tcPr>
            <w:tcW w:w="606" w:type="dxa"/>
          </w:tcPr>
          <w:p w14:paraId="22763343" w14:textId="1682D394" w:rsidR="002D17FB" w:rsidRPr="009243D5" w:rsidRDefault="00D36818" w:rsidP="00297E66">
            <w:pPr>
              <w:pStyle w:val="Tabulka"/>
            </w:pPr>
            <w:ins w:id="55" w:author="Word Document Comparison" w:date="2023-11-20T10:49:00Z">
              <w:r>
                <w:t>6.1</w:t>
              </w:r>
              <w:r w:rsidR="00B53257">
                <w:t>8</w:t>
              </w:r>
            </w:ins>
          </w:p>
        </w:tc>
        <w:tc>
          <w:tcPr>
            <w:tcW w:w="6692" w:type="dxa"/>
          </w:tcPr>
          <w:p w14:paraId="2B994AAA" w14:textId="77777777" w:rsidR="002D17FB" w:rsidRPr="009243D5" w:rsidRDefault="00DB08ED" w:rsidP="00525B06">
            <w:pPr>
              <w:pStyle w:val="Tabulka"/>
            </w:pPr>
            <w:r>
              <w:t>Dopravce nezajistil posilu DID dle požadavků standardu</w:t>
            </w:r>
          </w:p>
        </w:tc>
        <w:tc>
          <w:tcPr>
            <w:tcW w:w="1106" w:type="dxa"/>
          </w:tcPr>
          <w:p w14:paraId="32D22484" w14:textId="77777777" w:rsidR="002D17FB" w:rsidRPr="009243D5" w:rsidRDefault="00DB08ED" w:rsidP="00297E66">
            <w:pPr>
              <w:pStyle w:val="Tabulka"/>
            </w:pPr>
            <w:r>
              <w:t>7.5</w:t>
            </w:r>
          </w:p>
        </w:tc>
        <w:tc>
          <w:tcPr>
            <w:tcW w:w="1519" w:type="dxa"/>
          </w:tcPr>
          <w:p w14:paraId="42CF9DBE" w14:textId="77777777" w:rsidR="002D17FB" w:rsidRDefault="00DB08ED" w:rsidP="00297E66">
            <w:pPr>
              <w:pStyle w:val="Tabulka"/>
              <w:jc w:val="right"/>
            </w:pPr>
            <w:r>
              <w:t>1000</w:t>
            </w:r>
          </w:p>
        </w:tc>
      </w:tr>
      <w:tr w:rsidR="002D17FB" w:rsidRPr="009243D5" w14:paraId="45893161" w14:textId="77777777" w:rsidTr="00297E66">
        <w:tc>
          <w:tcPr>
            <w:tcW w:w="606" w:type="dxa"/>
          </w:tcPr>
          <w:p w14:paraId="774B615B" w14:textId="33FB9F52" w:rsidR="002D17FB" w:rsidRPr="009243D5" w:rsidRDefault="00D36818" w:rsidP="00297E66">
            <w:pPr>
              <w:pStyle w:val="Tabulka"/>
            </w:pPr>
            <w:ins w:id="56" w:author="Word Document Comparison" w:date="2023-11-20T10:49:00Z">
              <w:r>
                <w:t>6.</w:t>
              </w:r>
              <w:r w:rsidR="00B53257">
                <w:t>19</w:t>
              </w:r>
            </w:ins>
          </w:p>
        </w:tc>
        <w:tc>
          <w:tcPr>
            <w:tcW w:w="6692" w:type="dxa"/>
          </w:tcPr>
          <w:p w14:paraId="21E2CF7B" w14:textId="77777777" w:rsidR="002D17FB" w:rsidRPr="009243D5" w:rsidRDefault="00DB08ED" w:rsidP="00525B06">
            <w:pPr>
              <w:pStyle w:val="Tabulka"/>
            </w:pPr>
            <w:r>
              <w:t>Dopravce nedoložil záznam o mimořádnosti v dopravě v daném termínu KORDIS</w:t>
            </w:r>
          </w:p>
        </w:tc>
        <w:tc>
          <w:tcPr>
            <w:tcW w:w="1106" w:type="dxa"/>
          </w:tcPr>
          <w:p w14:paraId="153E590F" w14:textId="77777777" w:rsidR="002D17FB" w:rsidRPr="009243D5" w:rsidRDefault="00DB08ED" w:rsidP="00297E66">
            <w:pPr>
              <w:pStyle w:val="Tabulka"/>
            </w:pPr>
            <w:r>
              <w:t>7.5</w:t>
            </w:r>
          </w:p>
        </w:tc>
        <w:tc>
          <w:tcPr>
            <w:tcW w:w="1519" w:type="dxa"/>
          </w:tcPr>
          <w:p w14:paraId="13EB50D8" w14:textId="77777777" w:rsidR="002D17FB" w:rsidRDefault="00DB08ED" w:rsidP="00297E66">
            <w:pPr>
              <w:pStyle w:val="Tabulka"/>
              <w:jc w:val="right"/>
            </w:pPr>
            <w:r>
              <w:t>2000</w:t>
            </w:r>
          </w:p>
        </w:tc>
      </w:tr>
      <w:tr w:rsidR="00525B06" w:rsidRPr="009243D5" w14:paraId="3909B083" w14:textId="77777777" w:rsidTr="00297E66">
        <w:tc>
          <w:tcPr>
            <w:tcW w:w="606" w:type="dxa"/>
          </w:tcPr>
          <w:p w14:paraId="3B3837F2" w14:textId="571BDC5D" w:rsidR="00525B06" w:rsidRPr="009243D5" w:rsidRDefault="00D36818" w:rsidP="00297E66">
            <w:pPr>
              <w:pStyle w:val="Tabulka"/>
            </w:pPr>
            <w:ins w:id="57" w:author="Word Document Comparison" w:date="2023-11-20T10:49:00Z">
              <w:r>
                <w:t>6.2</w:t>
              </w:r>
              <w:r w:rsidR="00B53257">
                <w:t>0</w:t>
              </w:r>
            </w:ins>
          </w:p>
        </w:tc>
        <w:tc>
          <w:tcPr>
            <w:tcW w:w="6692" w:type="dxa"/>
          </w:tcPr>
          <w:p w14:paraId="76C7135B" w14:textId="77777777" w:rsidR="00525B06" w:rsidRPr="009243D5" w:rsidRDefault="00065FFF" w:rsidP="00525B06">
            <w:pPr>
              <w:pStyle w:val="Tabulka"/>
            </w:pPr>
            <w:r w:rsidRPr="009243D5">
              <w:t xml:space="preserve">Dopravce nepostupuje v souladu s požadavky standardu, </w:t>
            </w:r>
            <w:r w:rsidR="001A7E3D" w:rsidRPr="009243D5">
              <w:t xml:space="preserve">smluvní pokuta </w:t>
            </w:r>
            <w:r w:rsidR="009531F6" w:rsidRPr="009243D5">
              <w:t>za každý případ</w:t>
            </w:r>
          </w:p>
        </w:tc>
        <w:tc>
          <w:tcPr>
            <w:tcW w:w="1106" w:type="dxa"/>
          </w:tcPr>
          <w:p w14:paraId="4E3E7F19" w14:textId="77777777" w:rsidR="00525B06" w:rsidRPr="009243D5" w:rsidRDefault="009531F6" w:rsidP="00DB08ED">
            <w:pPr>
              <w:pStyle w:val="Tabulka"/>
              <w:jc w:val="left"/>
            </w:pPr>
            <w:r w:rsidRPr="009243D5">
              <w:t>7.</w:t>
            </w:r>
            <w:r w:rsidR="00DB08ED">
              <w:t>6,</w:t>
            </w:r>
            <w:r w:rsidRPr="009243D5">
              <w:t xml:space="preserve"> 7.</w:t>
            </w:r>
            <w:r w:rsidR="00DB08ED">
              <w:t>7,  7.8.</w:t>
            </w:r>
            <w:r w:rsidR="00E365C6">
              <w:t>,</w:t>
            </w:r>
            <w:r w:rsidR="00DB08ED">
              <w:t xml:space="preserve">  7.9</w:t>
            </w:r>
            <w:r w:rsidR="00E365C6">
              <w:t>, 7.10</w:t>
            </w:r>
          </w:p>
        </w:tc>
        <w:tc>
          <w:tcPr>
            <w:tcW w:w="1519" w:type="dxa"/>
          </w:tcPr>
          <w:p w14:paraId="4E9EB16E" w14:textId="77777777" w:rsidR="00525B06" w:rsidRPr="009243D5" w:rsidRDefault="00DB08ED" w:rsidP="00297E66">
            <w:pPr>
              <w:pStyle w:val="Tabulka"/>
              <w:jc w:val="right"/>
            </w:pPr>
            <w:r>
              <w:t>10</w:t>
            </w:r>
            <w:r w:rsidR="009531F6" w:rsidRPr="009243D5">
              <w:t>00</w:t>
            </w:r>
          </w:p>
        </w:tc>
      </w:tr>
      <w:tr w:rsidR="00891D8C" w:rsidRPr="009243D5" w14:paraId="34460CAB" w14:textId="77777777" w:rsidTr="00DF7843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56C7A" w14:textId="62E1B1E0" w:rsidR="00DF7843" w:rsidRPr="009243D5" w:rsidRDefault="00D36818">
            <w:pPr>
              <w:pStyle w:val="Tabulka"/>
            </w:pPr>
            <w:ins w:id="58" w:author="Word Document Comparison" w:date="2023-11-20T10:49:00Z">
              <w:r>
                <w:t>6.2</w:t>
              </w:r>
              <w:r w:rsidR="00B53257">
                <w:t>1</w:t>
              </w:r>
            </w:ins>
          </w:p>
        </w:tc>
        <w:tc>
          <w:tcPr>
            <w:tcW w:w="6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F6AD3" w14:textId="77777777" w:rsidR="00DF7843" w:rsidRPr="009243D5" w:rsidRDefault="00E365C6">
            <w:pPr>
              <w:pStyle w:val="Tabulka"/>
            </w:pPr>
            <w:r>
              <w:t>Dopravce nesplnil požadavky dané standardem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1E6B6" w14:textId="77777777" w:rsidR="00DF7843" w:rsidRPr="009243D5" w:rsidRDefault="00E365C6">
            <w:pPr>
              <w:pStyle w:val="Tabulka"/>
            </w:pPr>
            <w:r>
              <w:t>7.11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CA796" w14:textId="77777777" w:rsidR="00DF7843" w:rsidRPr="009243D5" w:rsidRDefault="00E365C6">
            <w:pPr>
              <w:pStyle w:val="Tabulka"/>
              <w:jc w:val="right"/>
            </w:pPr>
            <w:r>
              <w:t>3000</w:t>
            </w:r>
          </w:p>
        </w:tc>
      </w:tr>
      <w:tr w:rsidR="00E365C6" w:rsidRPr="009243D5" w14:paraId="0FD2B1F0" w14:textId="77777777" w:rsidTr="00DF7843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0DA87" w14:textId="0771D344" w:rsidR="00E365C6" w:rsidRPr="009243D5" w:rsidRDefault="00D36818">
            <w:pPr>
              <w:pStyle w:val="Tabulka"/>
            </w:pPr>
            <w:ins w:id="59" w:author="Word Document Comparison" w:date="2023-11-20T10:49:00Z">
              <w:r>
                <w:t>6.2</w:t>
              </w:r>
              <w:r w:rsidR="00B53257">
                <w:t>2</w:t>
              </w:r>
            </w:ins>
          </w:p>
        </w:tc>
        <w:tc>
          <w:tcPr>
            <w:tcW w:w="6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C6826" w14:textId="28731D97" w:rsidR="00E365C6" w:rsidRPr="009243D5" w:rsidRDefault="00E365C6">
            <w:pPr>
              <w:pStyle w:val="Tabulka"/>
            </w:pPr>
            <w:r>
              <w:t xml:space="preserve">Dopravce neumožnil </w:t>
            </w:r>
            <w:ins w:id="60" w:author="Word Document Comparison" w:date="2023-11-20T10:49:00Z">
              <w:r w:rsidR="00B53257">
                <w:t xml:space="preserve">pracovníkům </w:t>
              </w:r>
            </w:ins>
            <w:r>
              <w:t xml:space="preserve">KORDIS monitorovat provoz </w:t>
            </w:r>
            <w:ins w:id="61" w:author="Word Document Comparison" w:date="2023-11-20T10:49:00Z">
              <w:r w:rsidR="00B53257">
                <w:t>v souladu s požadavky standardu</w:t>
              </w:r>
              <w:r>
                <w:t xml:space="preserve"> </w:t>
              </w:r>
            </w:ins>
            <w:r>
              <w:t xml:space="preserve">(sazba za 1 den)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4646D" w14:textId="77777777" w:rsidR="00E365C6" w:rsidRPr="009243D5" w:rsidRDefault="00E365C6">
            <w:pPr>
              <w:pStyle w:val="Tabulka"/>
            </w:pPr>
            <w:r>
              <w:t>7.12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D95A6" w14:textId="77777777" w:rsidR="00E365C6" w:rsidRDefault="00E365C6">
            <w:pPr>
              <w:pStyle w:val="Tabulka"/>
              <w:jc w:val="right"/>
            </w:pPr>
            <w:r>
              <w:t>3000</w:t>
            </w:r>
          </w:p>
        </w:tc>
      </w:tr>
      <w:tr w:rsidR="00E365C6" w:rsidRPr="009243D5" w14:paraId="28F243B8" w14:textId="77777777" w:rsidTr="00E365C6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0F33F" w14:textId="6342E5DF" w:rsidR="00E365C6" w:rsidRPr="009243D5" w:rsidRDefault="00D36818" w:rsidP="00BF51E9">
            <w:pPr>
              <w:pStyle w:val="Tabulka"/>
            </w:pPr>
            <w:ins w:id="62" w:author="Word Document Comparison" w:date="2023-11-20T10:49:00Z">
              <w:r>
                <w:t>6.2</w:t>
              </w:r>
              <w:r w:rsidR="00B53257">
                <w:t>3</w:t>
              </w:r>
            </w:ins>
          </w:p>
        </w:tc>
        <w:tc>
          <w:tcPr>
            <w:tcW w:w="6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06E0F" w14:textId="77777777" w:rsidR="00E365C6" w:rsidRPr="009243D5" w:rsidRDefault="00E365C6" w:rsidP="00BF51E9">
            <w:pPr>
              <w:pStyle w:val="Tabulka"/>
            </w:pPr>
            <w:r>
              <w:t>Dopravce neposkytl KORDIS potřebnou součinnost, Dopravce nesvolal jednání s Provozovatelem dráhy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1BCE" w14:textId="77777777" w:rsidR="00E365C6" w:rsidRPr="009243D5" w:rsidRDefault="00E365C6" w:rsidP="00BF51E9">
            <w:pPr>
              <w:pStyle w:val="Tabulka"/>
            </w:pPr>
            <w:r>
              <w:t>7.12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665F6" w14:textId="77777777" w:rsidR="00E365C6" w:rsidRPr="009243D5" w:rsidRDefault="00E365C6" w:rsidP="00BF51E9">
            <w:pPr>
              <w:pStyle w:val="Tabulka"/>
              <w:jc w:val="right"/>
            </w:pPr>
            <w:r>
              <w:t>2000</w:t>
            </w:r>
          </w:p>
        </w:tc>
      </w:tr>
    </w:tbl>
    <w:p w14:paraId="711CA9E8" w14:textId="77777777" w:rsidR="00CC61E3" w:rsidRPr="009243D5" w:rsidRDefault="00CC61E3" w:rsidP="00CC61E3">
      <w:pPr>
        <w:rPr>
          <w:lang w:eastAsia="x-none"/>
        </w:rPr>
      </w:pPr>
    </w:p>
    <w:p w14:paraId="73AF0EBB" w14:textId="77777777" w:rsidR="004F4963" w:rsidRPr="009243D5" w:rsidRDefault="004F4963" w:rsidP="004F4963">
      <w:pPr>
        <w:pStyle w:val="Nadpis1"/>
        <w:rPr>
          <w:lang w:val="cs-CZ"/>
        </w:rPr>
      </w:pPr>
      <w:bookmarkStart w:id="63" w:name="_Toc501044361"/>
      <w:r w:rsidRPr="009243D5">
        <w:t>STANDARD DOPRAVNÍCH VÝKONŮ</w:t>
      </w:r>
      <w:bookmarkEnd w:id="63"/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6"/>
        <w:gridCol w:w="6663"/>
        <w:gridCol w:w="1120"/>
        <w:gridCol w:w="1524"/>
      </w:tblGrid>
      <w:tr w:rsidR="009531F6" w:rsidRPr="009243D5" w14:paraId="61371E24" w14:textId="77777777" w:rsidTr="00FF10C4">
        <w:tc>
          <w:tcPr>
            <w:tcW w:w="616" w:type="dxa"/>
          </w:tcPr>
          <w:p w14:paraId="1DD51A0A" w14:textId="77777777" w:rsidR="009531F6" w:rsidRPr="009243D5" w:rsidRDefault="00AB3093" w:rsidP="009531F6">
            <w:pPr>
              <w:pStyle w:val="Tabulka"/>
            </w:pPr>
            <w:r w:rsidRPr="009243D5">
              <w:t>Bod</w:t>
            </w:r>
          </w:p>
        </w:tc>
        <w:tc>
          <w:tcPr>
            <w:tcW w:w="6663" w:type="dxa"/>
          </w:tcPr>
          <w:p w14:paraId="1354C016" w14:textId="77777777" w:rsidR="009531F6" w:rsidRPr="009243D5" w:rsidRDefault="009531F6" w:rsidP="009531F6">
            <w:pPr>
              <w:pStyle w:val="Tabulka"/>
            </w:pPr>
            <w:r w:rsidRPr="009243D5">
              <w:t>Nedostatek</w:t>
            </w:r>
          </w:p>
        </w:tc>
        <w:tc>
          <w:tcPr>
            <w:tcW w:w="1120" w:type="dxa"/>
          </w:tcPr>
          <w:p w14:paraId="3559C64A" w14:textId="77777777" w:rsidR="009531F6" w:rsidRPr="009243D5" w:rsidRDefault="009531F6" w:rsidP="009531F6">
            <w:pPr>
              <w:pStyle w:val="Tabulka"/>
            </w:pPr>
            <w:r w:rsidRPr="009243D5">
              <w:t>Článek standardu</w:t>
            </w:r>
          </w:p>
        </w:tc>
        <w:tc>
          <w:tcPr>
            <w:tcW w:w="1524" w:type="dxa"/>
          </w:tcPr>
          <w:p w14:paraId="5018C47F" w14:textId="77777777" w:rsidR="009531F6" w:rsidRPr="009243D5" w:rsidRDefault="009531F6" w:rsidP="001A7E3D">
            <w:pPr>
              <w:pStyle w:val="Tabulka"/>
            </w:pPr>
            <w:r w:rsidRPr="009243D5">
              <w:t xml:space="preserve">Výše </w:t>
            </w:r>
            <w:r w:rsidR="001A7E3D" w:rsidRPr="009243D5">
              <w:t>smluvní pokuty</w:t>
            </w:r>
          </w:p>
        </w:tc>
      </w:tr>
      <w:tr w:rsidR="009531F6" w:rsidRPr="009243D5" w14:paraId="0EF56242" w14:textId="77777777" w:rsidTr="00FF10C4">
        <w:tc>
          <w:tcPr>
            <w:tcW w:w="616" w:type="dxa"/>
          </w:tcPr>
          <w:p w14:paraId="1A8C3B66" w14:textId="77777777" w:rsidR="009531F6" w:rsidRPr="009243D5" w:rsidRDefault="00002004" w:rsidP="009531F6">
            <w:pPr>
              <w:pStyle w:val="Tabulka"/>
            </w:pPr>
            <w:r w:rsidRPr="009243D5">
              <w:t>7.1</w:t>
            </w:r>
          </w:p>
        </w:tc>
        <w:tc>
          <w:tcPr>
            <w:tcW w:w="6663" w:type="dxa"/>
          </w:tcPr>
          <w:p w14:paraId="10CF7640" w14:textId="77777777" w:rsidR="009531F6" w:rsidRPr="009243D5" w:rsidRDefault="009531F6" w:rsidP="001D1699">
            <w:pPr>
              <w:pStyle w:val="Tabulka"/>
            </w:pPr>
            <w:r w:rsidRPr="009243D5">
              <w:t xml:space="preserve">Jakékoli porušení </w:t>
            </w:r>
            <w:r w:rsidR="001D1699" w:rsidRPr="009243D5">
              <w:t xml:space="preserve">čl. 8 </w:t>
            </w:r>
            <w:r w:rsidRPr="009243D5">
              <w:t xml:space="preserve">standardu s výjimkou níže vyjmenovaných; </w:t>
            </w:r>
            <w:r w:rsidR="001A7E3D" w:rsidRPr="009243D5">
              <w:t xml:space="preserve">smluvní pokuta </w:t>
            </w:r>
            <w:r w:rsidRPr="009243D5">
              <w:t>za každý případ</w:t>
            </w:r>
          </w:p>
        </w:tc>
        <w:tc>
          <w:tcPr>
            <w:tcW w:w="1120" w:type="dxa"/>
          </w:tcPr>
          <w:p w14:paraId="01F81F97" w14:textId="77777777" w:rsidR="009531F6" w:rsidRPr="009243D5" w:rsidRDefault="009531F6" w:rsidP="009531F6">
            <w:pPr>
              <w:pStyle w:val="Tabulka"/>
            </w:pPr>
            <w:r w:rsidRPr="009243D5">
              <w:t>8</w:t>
            </w:r>
          </w:p>
        </w:tc>
        <w:tc>
          <w:tcPr>
            <w:tcW w:w="1524" w:type="dxa"/>
          </w:tcPr>
          <w:p w14:paraId="26E08906" w14:textId="77777777" w:rsidR="009531F6" w:rsidRPr="009243D5" w:rsidRDefault="009531F6" w:rsidP="009531F6">
            <w:pPr>
              <w:pStyle w:val="Tabulka"/>
              <w:jc w:val="right"/>
            </w:pPr>
            <w:r w:rsidRPr="009243D5">
              <w:t>5000</w:t>
            </w:r>
          </w:p>
        </w:tc>
      </w:tr>
      <w:tr w:rsidR="00FF10C4" w:rsidRPr="009243D5" w14:paraId="6C46C853" w14:textId="77777777" w:rsidTr="00FF10C4">
        <w:tc>
          <w:tcPr>
            <w:tcW w:w="616" w:type="dxa"/>
          </w:tcPr>
          <w:p w14:paraId="76C7357F" w14:textId="77777777" w:rsidR="00FF10C4" w:rsidRPr="009243D5" w:rsidRDefault="00FF10C4" w:rsidP="009531F6">
            <w:pPr>
              <w:pStyle w:val="Tabulka"/>
            </w:pPr>
            <w:r>
              <w:t>7.2</w:t>
            </w:r>
          </w:p>
        </w:tc>
        <w:tc>
          <w:tcPr>
            <w:tcW w:w="6663" w:type="dxa"/>
          </w:tcPr>
          <w:p w14:paraId="535C39D4" w14:textId="77777777" w:rsidR="00FF10C4" w:rsidRPr="009243D5" w:rsidRDefault="00FF10C4" w:rsidP="009531F6">
            <w:pPr>
              <w:pStyle w:val="Tabulka"/>
            </w:pPr>
            <w:r>
              <w:t>Dopravce nesplnil povinnosti dle standardu s výjimkou bodu 7.3</w:t>
            </w:r>
          </w:p>
        </w:tc>
        <w:tc>
          <w:tcPr>
            <w:tcW w:w="1120" w:type="dxa"/>
          </w:tcPr>
          <w:p w14:paraId="14235B0D" w14:textId="77777777" w:rsidR="00FF10C4" w:rsidRPr="009243D5" w:rsidRDefault="00FF10C4" w:rsidP="00FF10C4">
            <w:pPr>
              <w:pStyle w:val="Tabulka"/>
              <w:jc w:val="left"/>
            </w:pPr>
            <w:r>
              <w:t>8.1, 8.2, 8.3, 8.4</w:t>
            </w:r>
            <w:r w:rsidR="00E365C6">
              <w:t xml:space="preserve">, </w:t>
            </w:r>
            <w:r w:rsidR="00E365C6">
              <w:lastRenderedPageBreak/>
              <w:t>8.6</w:t>
            </w:r>
          </w:p>
        </w:tc>
        <w:tc>
          <w:tcPr>
            <w:tcW w:w="1524" w:type="dxa"/>
          </w:tcPr>
          <w:p w14:paraId="2B68BDD1" w14:textId="77777777" w:rsidR="00FF10C4" w:rsidRPr="009243D5" w:rsidRDefault="00FF10C4" w:rsidP="009531F6">
            <w:pPr>
              <w:pStyle w:val="Tabulka"/>
              <w:jc w:val="right"/>
            </w:pPr>
            <w:r>
              <w:lastRenderedPageBreak/>
              <w:t>5000</w:t>
            </w:r>
          </w:p>
        </w:tc>
      </w:tr>
      <w:tr w:rsidR="00FF10C4" w:rsidRPr="009243D5" w14:paraId="7C5DE5E0" w14:textId="77777777" w:rsidTr="00FF10C4">
        <w:tc>
          <w:tcPr>
            <w:tcW w:w="616" w:type="dxa"/>
          </w:tcPr>
          <w:p w14:paraId="72800A57" w14:textId="77777777" w:rsidR="00FF10C4" w:rsidRDefault="00FF10C4" w:rsidP="00FF10C4">
            <w:pPr>
              <w:pStyle w:val="Tabulka"/>
            </w:pPr>
            <w:r>
              <w:t>7.3</w:t>
            </w:r>
          </w:p>
        </w:tc>
        <w:tc>
          <w:tcPr>
            <w:tcW w:w="6663" w:type="dxa"/>
          </w:tcPr>
          <w:p w14:paraId="3519A4EA" w14:textId="77777777" w:rsidR="00FF10C4" w:rsidRDefault="00FF10C4" w:rsidP="00FF10C4">
            <w:pPr>
              <w:pStyle w:val="Tabulka"/>
            </w:pPr>
            <w:r>
              <w:t xml:space="preserve">Dopravce nesplnil povinnosti dle standardu </w:t>
            </w:r>
            <w:r w:rsidRPr="009243D5">
              <w:t>z důvodu neúmyslného pochybení pracovníka Dopravce</w:t>
            </w:r>
          </w:p>
        </w:tc>
        <w:tc>
          <w:tcPr>
            <w:tcW w:w="1120" w:type="dxa"/>
          </w:tcPr>
          <w:p w14:paraId="33D881D8" w14:textId="77777777" w:rsidR="00FF10C4" w:rsidRDefault="00FF10C4" w:rsidP="00FF10C4">
            <w:pPr>
              <w:pStyle w:val="Tabulka"/>
            </w:pPr>
            <w:r>
              <w:t>8.1, 8.2, 8.3, 8.4</w:t>
            </w:r>
            <w:r w:rsidR="00E365C6">
              <w:t>, 8.6</w:t>
            </w:r>
          </w:p>
        </w:tc>
        <w:tc>
          <w:tcPr>
            <w:tcW w:w="1524" w:type="dxa"/>
          </w:tcPr>
          <w:p w14:paraId="13FA1755" w14:textId="77777777" w:rsidR="00FF10C4" w:rsidRDefault="00FF10C4" w:rsidP="00FF10C4">
            <w:pPr>
              <w:pStyle w:val="Tabulka"/>
              <w:jc w:val="right"/>
            </w:pPr>
            <w:r>
              <w:t>1000</w:t>
            </w:r>
          </w:p>
        </w:tc>
      </w:tr>
      <w:tr w:rsidR="00FF10C4" w:rsidRPr="009243D5" w14:paraId="51CA9134" w14:textId="77777777" w:rsidTr="00FF10C4">
        <w:tc>
          <w:tcPr>
            <w:tcW w:w="616" w:type="dxa"/>
          </w:tcPr>
          <w:p w14:paraId="3948C5F3" w14:textId="77777777" w:rsidR="00FF10C4" w:rsidRPr="009243D5" w:rsidRDefault="00FF10C4" w:rsidP="00FF10C4">
            <w:pPr>
              <w:pStyle w:val="Tabulka"/>
            </w:pPr>
            <w:r>
              <w:t>7.4</w:t>
            </w:r>
          </w:p>
        </w:tc>
        <w:tc>
          <w:tcPr>
            <w:tcW w:w="6663" w:type="dxa"/>
          </w:tcPr>
          <w:p w14:paraId="37DED39E" w14:textId="77777777" w:rsidR="00FF10C4" w:rsidRPr="009243D5" w:rsidRDefault="00FF10C4" w:rsidP="00FF10C4">
            <w:pPr>
              <w:pStyle w:val="Tabulka"/>
            </w:pPr>
            <w:r>
              <w:t>Dopravce nedodal KORDIS datový zdroj dle požadavku standardu (sazba za 1 den)</w:t>
            </w:r>
          </w:p>
        </w:tc>
        <w:tc>
          <w:tcPr>
            <w:tcW w:w="1120" w:type="dxa"/>
          </w:tcPr>
          <w:p w14:paraId="7A693427" w14:textId="77777777" w:rsidR="00FF10C4" w:rsidRPr="009243D5" w:rsidRDefault="00FF10C4" w:rsidP="00FF10C4">
            <w:pPr>
              <w:pStyle w:val="Tabulka"/>
            </w:pPr>
            <w:r>
              <w:t>8.4</w:t>
            </w:r>
          </w:p>
        </w:tc>
        <w:tc>
          <w:tcPr>
            <w:tcW w:w="1524" w:type="dxa"/>
          </w:tcPr>
          <w:p w14:paraId="3102C19E" w14:textId="77777777" w:rsidR="00FF10C4" w:rsidRDefault="00FF10C4" w:rsidP="00FF10C4">
            <w:pPr>
              <w:pStyle w:val="Tabulka"/>
              <w:jc w:val="right"/>
            </w:pPr>
            <w:r>
              <w:t>2000</w:t>
            </w:r>
          </w:p>
        </w:tc>
      </w:tr>
      <w:tr w:rsidR="00FF10C4" w:rsidRPr="009243D5" w14:paraId="2F982AFC" w14:textId="77777777" w:rsidTr="00FF10C4">
        <w:tc>
          <w:tcPr>
            <w:tcW w:w="616" w:type="dxa"/>
          </w:tcPr>
          <w:p w14:paraId="63316AAE" w14:textId="77777777" w:rsidR="00FF10C4" w:rsidRPr="009243D5" w:rsidRDefault="00E365C6" w:rsidP="009531F6">
            <w:pPr>
              <w:pStyle w:val="Tabulka"/>
            </w:pPr>
            <w:r>
              <w:t>7.5</w:t>
            </w:r>
          </w:p>
        </w:tc>
        <w:tc>
          <w:tcPr>
            <w:tcW w:w="6663" w:type="dxa"/>
          </w:tcPr>
          <w:p w14:paraId="79D67989" w14:textId="77777777" w:rsidR="00FF10C4" w:rsidRPr="009243D5" w:rsidRDefault="00E365C6" w:rsidP="009531F6">
            <w:pPr>
              <w:pStyle w:val="Tabulka"/>
            </w:pPr>
            <w:r>
              <w:t>Dopravce v rozporu se standardem nevyhověl požadavku KORDIS</w:t>
            </w:r>
          </w:p>
        </w:tc>
        <w:tc>
          <w:tcPr>
            <w:tcW w:w="1120" w:type="dxa"/>
          </w:tcPr>
          <w:p w14:paraId="3401854A" w14:textId="77777777" w:rsidR="00FF10C4" w:rsidRPr="009243D5" w:rsidRDefault="00E365C6" w:rsidP="009531F6">
            <w:pPr>
              <w:pStyle w:val="Tabulka"/>
            </w:pPr>
            <w:r>
              <w:t>8.5</w:t>
            </w:r>
          </w:p>
        </w:tc>
        <w:tc>
          <w:tcPr>
            <w:tcW w:w="1524" w:type="dxa"/>
          </w:tcPr>
          <w:p w14:paraId="39633FED" w14:textId="77777777" w:rsidR="00FF10C4" w:rsidRPr="009243D5" w:rsidRDefault="00E365C6" w:rsidP="009531F6">
            <w:pPr>
              <w:pStyle w:val="Tabulka"/>
              <w:jc w:val="right"/>
            </w:pPr>
            <w:r>
              <w:t>4000</w:t>
            </w:r>
          </w:p>
        </w:tc>
      </w:tr>
      <w:tr w:rsidR="003D0CAD" w:rsidRPr="009243D5" w14:paraId="7315BF9A" w14:textId="77777777" w:rsidTr="00FF10C4">
        <w:tc>
          <w:tcPr>
            <w:tcW w:w="616" w:type="dxa"/>
          </w:tcPr>
          <w:p w14:paraId="7BB5CEC0" w14:textId="77777777" w:rsidR="003D0CAD" w:rsidRPr="009243D5" w:rsidRDefault="003D0CAD" w:rsidP="003D0CAD">
            <w:pPr>
              <w:pStyle w:val="Tabulka"/>
            </w:pPr>
            <w:r w:rsidRPr="009243D5">
              <w:t>7.</w:t>
            </w:r>
            <w:r w:rsidR="00DB08ED">
              <w:t>6</w:t>
            </w:r>
          </w:p>
        </w:tc>
        <w:tc>
          <w:tcPr>
            <w:tcW w:w="6663" w:type="dxa"/>
          </w:tcPr>
          <w:p w14:paraId="08C9875A" w14:textId="77777777" w:rsidR="003D0CAD" w:rsidRPr="009243D5" w:rsidRDefault="003D0CAD" w:rsidP="003D0CAD">
            <w:pPr>
              <w:pStyle w:val="Tabulka"/>
            </w:pPr>
            <w:r w:rsidRPr="009243D5">
              <w:t xml:space="preserve">Dopravce </w:t>
            </w:r>
            <w:r>
              <w:t xml:space="preserve">neposkytl </w:t>
            </w:r>
            <w:r w:rsidRPr="009243D5">
              <w:t xml:space="preserve">KORDIS </w:t>
            </w:r>
            <w:r>
              <w:t xml:space="preserve">součinnost </w:t>
            </w:r>
            <w:r w:rsidRPr="009243D5">
              <w:t>dle požadavků standardu</w:t>
            </w:r>
          </w:p>
        </w:tc>
        <w:tc>
          <w:tcPr>
            <w:tcW w:w="1120" w:type="dxa"/>
          </w:tcPr>
          <w:p w14:paraId="365A34E1" w14:textId="77777777" w:rsidR="003D0CAD" w:rsidRPr="009243D5" w:rsidRDefault="003D0CAD" w:rsidP="003D0CAD">
            <w:pPr>
              <w:pStyle w:val="Tabulka"/>
            </w:pPr>
            <w:r w:rsidRPr="009243D5">
              <w:t>8.</w:t>
            </w:r>
            <w:r w:rsidR="00E365C6">
              <w:t>8</w:t>
            </w:r>
          </w:p>
        </w:tc>
        <w:tc>
          <w:tcPr>
            <w:tcW w:w="1524" w:type="dxa"/>
          </w:tcPr>
          <w:p w14:paraId="3DAB6385" w14:textId="77777777" w:rsidR="003D0CAD" w:rsidRPr="009243D5" w:rsidRDefault="00E365C6" w:rsidP="003D0CAD">
            <w:pPr>
              <w:pStyle w:val="Tabulka"/>
              <w:jc w:val="right"/>
            </w:pPr>
            <w:r>
              <w:t>30</w:t>
            </w:r>
            <w:r w:rsidR="003D0CAD" w:rsidRPr="009243D5">
              <w:t>000</w:t>
            </w:r>
          </w:p>
        </w:tc>
      </w:tr>
    </w:tbl>
    <w:p w14:paraId="2464726E" w14:textId="77777777" w:rsidR="009531F6" w:rsidRDefault="009531F6" w:rsidP="009531F6">
      <w:pPr>
        <w:rPr>
          <w:lang w:eastAsia="x-none"/>
        </w:rPr>
      </w:pPr>
    </w:p>
    <w:p w14:paraId="3C86A6A0" w14:textId="77777777" w:rsidR="00DB08ED" w:rsidRDefault="00DB08ED" w:rsidP="009531F6">
      <w:pPr>
        <w:rPr>
          <w:del w:id="64" w:author="Word Document Comparison" w:date="2023-11-20T10:49:00Z"/>
          <w:lang w:eastAsia="x-none"/>
        </w:rPr>
      </w:pPr>
    </w:p>
    <w:p w14:paraId="14B3189A" w14:textId="77777777" w:rsidR="00DB08ED" w:rsidRPr="009243D5" w:rsidRDefault="00DB08ED" w:rsidP="009531F6">
      <w:pPr>
        <w:rPr>
          <w:del w:id="65" w:author="Word Document Comparison" w:date="2023-11-20T10:49:00Z"/>
          <w:lang w:eastAsia="x-none"/>
        </w:rPr>
      </w:pPr>
    </w:p>
    <w:p w14:paraId="35C38292" w14:textId="77777777" w:rsidR="004F4963" w:rsidRPr="009243D5" w:rsidRDefault="004F4963" w:rsidP="004F4963">
      <w:pPr>
        <w:pStyle w:val="Nadpis1"/>
        <w:rPr>
          <w:lang w:val="cs-CZ"/>
        </w:rPr>
      </w:pPr>
      <w:bookmarkStart w:id="66" w:name="_Toc501044362"/>
      <w:r w:rsidRPr="009243D5">
        <w:t>STANDARD ODBAVENÍ CESTUJÍCÍCH A PRODEJE JÍZDNÍCH DOKLADŮ</w:t>
      </w:r>
      <w:bookmarkEnd w:id="66"/>
      <w:r w:rsidRPr="009243D5">
        <w:t xml:space="preserve"> 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6657"/>
        <w:gridCol w:w="1106"/>
        <w:gridCol w:w="1515"/>
      </w:tblGrid>
      <w:tr w:rsidR="00D35029" w:rsidRPr="009243D5" w14:paraId="1D1B3610" w14:textId="77777777" w:rsidTr="00F94465">
        <w:tc>
          <w:tcPr>
            <w:tcW w:w="645" w:type="dxa"/>
          </w:tcPr>
          <w:p w14:paraId="2874DE7A" w14:textId="77777777" w:rsidR="00D35029" w:rsidRPr="009243D5" w:rsidRDefault="00AB3093" w:rsidP="00485F6F">
            <w:pPr>
              <w:pStyle w:val="Tabulka"/>
            </w:pPr>
            <w:r w:rsidRPr="009243D5">
              <w:t>Bod</w:t>
            </w:r>
          </w:p>
        </w:tc>
        <w:tc>
          <w:tcPr>
            <w:tcW w:w="6657" w:type="dxa"/>
          </w:tcPr>
          <w:p w14:paraId="2687B415" w14:textId="77777777" w:rsidR="00D35029" w:rsidRPr="009243D5" w:rsidRDefault="00D35029" w:rsidP="00485F6F">
            <w:pPr>
              <w:pStyle w:val="Tabulka"/>
            </w:pPr>
            <w:r w:rsidRPr="009243D5">
              <w:t>Nedostatek</w:t>
            </w:r>
          </w:p>
        </w:tc>
        <w:tc>
          <w:tcPr>
            <w:tcW w:w="1106" w:type="dxa"/>
          </w:tcPr>
          <w:p w14:paraId="3F14413A" w14:textId="77777777" w:rsidR="00D35029" w:rsidRPr="009243D5" w:rsidRDefault="00D35029" w:rsidP="00485F6F">
            <w:pPr>
              <w:pStyle w:val="Tabulka"/>
            </w:pPr>
            <w:r w:rsidRPr="009243D5">
              <w:t>Článek standardu</w:t>
            </w:r>
          </w:p>
        </w:tc>
        <w:tc>
          <w:tcPr>
            <w:tcW w:w="1515" w:type="dxa"/>
          </w:tcPr>
          <w:p w14:paraId="07171F5F" w14:textId="77777777" w:rsidR="00D35029" w:rsidRPr="009243D5" w:rsidRDefault="00D35029" w:rsidP="001A7E3D">
            <w:pPr>
              <w:pStyle w:val="Tabulka"/>
            </w:pPr>
            <w:r w:rsidRPr="009243D5">
              <w:t xml:space="preserve">Výše </w:t>
            </w:r>
            <w:r w:rsidR="001A7E3D" w:rsidRPr="009243D5">
              <w:t>smluvní pokuty</w:t>
            </w:r>
          </w:p>
        </w:tc>
      </w:tr>
      <w:tr w:rsidR="00D35029" w:rsidRPr="009243D5" w14:paraId="4652AC64" w14:textId="77777777" w:rsidTr="00F94465">
        <w:tc>
          <w:tcPr>
            <w:tcW w:w="645" w:type="dxa"/>
          </w:tcPr>
          <w:p w14:paraId="37F5C048" w14:textId="77777777" w:rsidR="00D35029" w:rsidRPr="009243D5" w:rsidRDefault="005D7A97" w:rsidP="00485F6F">
            <w:pPr>
              <w:pStyle w:val="Tabulka"/>
            </w:pPr>
            <w:r w:rsidRPr="009243D5">
              <w:t>8.1</w:t>
            </w:r>
          </w:p>
        </w:tc>
        <w:tc>
          <w:tcPr>
            <w:tcW w:w="6657" w:type="dxa"/>
          </w:tcPr>
          <w:p w14:paraId="69DE5409" w14:textId="77777777" w:rsidR="00D35029" w:rsidRPr="009243D5" w:rsidRDefault="00D35029" w:rsidP="001D1699">
            <w:pPr>
              <w:pStyle w:val="Tabulka"/>
            </w:pPr>
            <w:r w:rsidRPr="009243D5">
              <w:t xml:space="preserve">Jakékoli porušení </w:t>
            </w:r>
            <w:r w:rsidR="001D1699" w:rsidRPr="009243D5">
              <w:t xml:space="preserve">čl. 9 </w:t>
            </w:r>
            <w:r w:rsidRPr="009243D5">
              <w:t xml:space="preserve">standardu s výjimkou níže vyjmenovaných; </w:t>
            </w:r>
            <w:r w:rsidR="001A7E3D" w:rsidRPr="009243D5">
              <w:t xml:space="preserve">smluvní pokuta </w:t>
            </w:r>
            <w:r w:rsidRPr="009243D5">
              <w:t>za každý případ</w:t>
            </w:r>
          </w:p>
        </w:tc>
        <w:tc>
          <w:tcPr>
            <w:tcW w:w="1106" w:type="dxa"/>
          </w:tcPr>
          <w:p w14:paraId="114ABADC" w14:textId="77777777" w:rsidR="00D35029" w:rsidRPr="009243D5" w:rsidRDefault="00D35029" w:rsidP="00485F6F">
            <w:pPr>
              <w:pStyle w:val="Tabulka"/>
            </w:pPr>
            <w:r w:rsidRPr="009243D5">
              <w:t>9</w:t>
            </w:r>
          </w:p>
        </w:tc>
        <w:tc>
          <w:tcPr>
            <w:tcW w:w="1515" w:type="dxa"/>
          </w:tcPr>
          <w:p w14:paraId="7AEF3860" w14:textId="77777777" w:rsidR="00D35029" w:rsidRPr="009243D5" w:rsidRDefault="00D35029" w:rsidP="00485F6F">
            <w:pPr>
              <w:pStyle w:val="Tabulka"/>
              <w:jc w:val="right"/>
            </w:pPr>
            <w:r w:rsidRPr="009243D5">
              <w:t>5000</w:t>
            </w:r>
          </w:p>
        </w:tc>
      </w:tr>
      <w:tr w:rsidR="00D35029" w:rsidRPr="009243D5" w14:paraId="69D04802" w14:textId="77777777" w:rsidTr="00F94465">
        <w:tc>
          <w:tcPr>
            <w:tcW w:w="645" w:type="dxa"/>
          </w:tcPr>
          <w:p w14:paraId="6CAC595C" w14:textId="77777777" w:rsidR="00D35029" w:rsidRPr="009243D5" w:rsidRDefault="005D7A97" w:rsidP="00485F6F">
            <w:pPr>
              <w:pStyle w:val="Tabulka"/>
            </w:pPr>
            <w:r w:rsidRPr="009243D5">
              <w:t>8.2</w:t>
            </w:r>
          </w:p>
        </w:tc>
        <w:tc>
          <w:tcPr>
            <w:tcW w:w="6657" w:type="dxa"/>
          </w:tcPr>
          <w:p w14:paraId="2AED00E1" w14:textId="77777777" w:rsidR="00D35029" w:rsidRPr="009243D5" w:rsidRDefault="00D35029" w:rsidP="00A72461">
            <w:pPr>
              <w:pStyle w:val="Tabulka"/>
            </w:pPr>
            <w:r w:rsidRPr="009243D5">
              <w:t>Dopravce nevyhlásil nebo nedodržuje Tarif</w:t>
            </w:r>
            <w:r w:rsidR="00D55355">
              <w:t xml:space="preserve"> IDS JMK</w:t>
            </w:r>
            <w:r w:rsidRPr="009243D5">
              <w:t xml:space="preserve"> nebo SPP IDS JMK</w:t>
            </w:r>
            <w:r w:rsidR="00A72461" w:rsidRPr="009243D5">
              <w:t xml:space="preserve"> </w:t>
            </w:r>
            <w:r w:rsidRPr="009243D5">
              <w:t xml:space="preserve">dle požadavků standardu </w:t>
            </w:r>
            <w:r w:rsidR="001A7E3D" w:rsidRPr="009243D5">
              <w:t xml:space="preserve">smluvní pokuta </w:t>
            </w:r>
            <w:r w:rsidRPr="009243D5">
              <w:t>za každý den trvání skutečnosti</w:t>
            </w:r>
          </w:p>
        </w:tc>
        <w:tc>
          <w:tcPr>
            <w:tcW w:w="1106" w:type="dxa"/>
          </w:tcPr>
          <w:p w14:paraId="6147854A" w14:textId="77777777" w:rsidR="00D35029" w:rsidRPr="009243D5" w:rsidRDefault="00D35029" w:rsidP="00485F6F">
            <w:pPr>
              <w:pStyle w:val="Tabulka"/>
            </w:pPr>
            <w:r w:rsidRPr="009243D5">
              <w:t>9.1</w:t>
            </w:r>
          </w:p>
        </w:tc>
        <w:tc>
          <w:tcPr>
            <w:tcW w:w="1515" w:type="dxa"/>
          </w:tcPr>
          <w:p w14:paraId="0FD141A6" w14:textId="77777777" w:rsidR="00D35029" w:rsidRPr="009243D5" w:rsidRDefault="00D35029" w:rsidP="00485F6F">
            <w:pPr>
              <w:pStyle w:val="Tabulka"/>
              <w:jc w:val="right"/>
            </w:pPr>
            <w:r w:rsidRPr="009243D5">
              <w:t>100000</w:t>
            </w:r>
          </w:p>
        </w:tc>
      </w:tr>
      <w:tr w:rsidR="005C302A" w:rsidRPr="009243D5" w14:paraId="40FA4CEB" w14:textId="77777777" w:rsidTr="00A102BA">
        <w:tc>
          <w:tcPr>
            <w:tcW w:w="645" w:type="dxa"/>
          </w:tcPr>
          <w:p w14:paraId="7667523C" w14:textId="77777777" w:rsidR="005C302A" w:rsidRPr="009243D5" w:rsidRDefault="005C302A" w:rsidP="00A102BA">
            <w:pPr>
              <w:pStyle w:val="Tabulka"/>
            </w:pPr>
            <w:r w:rsidRPr="009243D5">
              <w:t>8.</w:t>
            </w:r>
            <w:r w:rsidR="003D0CAD">
              <w:t>3</w:t>
            </w:r>
          </w:p>
        </w:tc>
        <w:tc>
          <w:tcPr>
            <w:tcW w:w="6657" w:type="dxa"/>
          </w:tcPr>
          <w:p w14:paraId="74CABC02" w14:textId="77777777" w:rsidR="005C302A" w:rsidRPr="009243D5" w:rsidRDefault="005C302A" w:rsidP="00A102BA">
            <w:pPr>
              <w:pStyle w:val="Tabulka"/>
            </w:pPr>
            <w:r>
              <w:t>Pochybení pracovníka dopravce při aplikaci Tarifu IDS JMK nebo SPP IDS JMK.</w:t>
            </w:r>
          </w:p>
        </w:tc>
        <w:tc>
          <w:tcPr>
            <w:tcW w:w="1106" w:type="dxa"/>
          </w:tcPr>
          <w:p w14:paraId="209B8E71" w14:textId="77777777" w:rsidR="005C302A" w:rsidRPr="009243D5" w:rsidRDefault="005C302A" w:rsidP="00A102BA">
            <w:pPr>
              <w:pStyle w:val="Tabulka"/>
            </w:pPr>
            <w:r w:rsidRPr="009243D5">
              <w:t>9.1</w:t>
            </w:r>
          </w:p>
        </w:tc>
        <w:tc>
          <w:tcPr>
            <w:tcW w:w="1515" w:type="dxa"/>
          </w:tcPr>
          <w:p w14:paraId="0AB44651" w14:textId="77777777" w:rsidR="005C302A" w:rsidRPr="009243D5" w:rsidRDefault="005C302A" w:rsidP="00A102BA">
            <w:pPr>
              <w:pStyle w:val="Tabulka"/>
              <w:jc w:val="right"/>
            </w:pPr>
            <w:r>
              <w:t>500</w:t>
            </w:r>
          </w:p>
        </w:tc>
      </w:tr>
      <w:tr w:rsidR="00D35029" w:rsidRPr="009243D5" w14:paraId="0E6759DA" w14:textId="77777777" w:rsidTr="00F94465">
        <w:tc>
          <w:tcPr>
            <w:tcW w:w="645" w:type="dxa"/>
          </w:tcPr>
          <w:p w14:paraId="5D65B5C0" w14:textId="77777777" w:rsidR="00D35029" w:rsidRPr="009243D5" w:rsidRDefault="005D7A97" w:rsidP="00485F6F">
            <w:pPr>
              <w:pStyle w:val="Tabulka"/>
            </w:pPr>
            <w:r w:rsidRPr="009243D5">
              <w:t>8.</w:t>
            </w:r>
            <w:r w:rsidR="00856A7B">
              <w:t>4</w:t>
            </w:r>
          </w:p>
        </w:tc>
        <w:tc>
          <w:tcPr>
            <w:tcW w:w="6657" w:type="dxa"/>
          </w:tcPr>
          <w:p w14:paraId="21FA738C" w14:textId="77777777" w:rsidR="00D35029" w:rsidRPr="009243D5" w:rsidRDefault="00D35029" w:rsidP="00485F6F">
            <w:pPr>
              <w:pStyle w:val="Tabulka"/>
            </w:pPr>
            <w:r w:rsidRPr="009243D5">
              <w:t xml:space="preserve">Dopravce nezajistil školení zaměstnanců dle požadavků standardů; sazba za každý </w:t>
            </w:r>
            <w:r w:rsidR="00F10E28" w:rsidRPr="009243D5">
              <w:t xml:space="preserve">i </w:t>
            </w:r>
            <w:r w:rsidR="00AF5951" w:rsidRPr="009243D5">
              <w:t xml:space="preserve">započatý </w:t>
            </w:r>
            <w:r w:rsidRPr="009243D5">
              <w:t>den trvání skutečnosti</w:t>
            </w:r>
            <w:r w:rsidR="007355D7" w:rsidRPr="009243D5">
              <w:t xml:space="preserve"> od uplynutí lhůty požadované pro splnění skutečností požadovaných standardem</w:t>
            </w:r>
          </w:p>
        </w:tc>
        <w:tc>
          <w:tcPr>
            <w:tcW w:w="1106" w:type="dxa"/>
          </w:tcPr>
          <w:p w14:paraId="202F91CF" w14:textId="77777777" w:rsidR="00D35029" w:rsidRPr="009243D5" w:rsidRDefault="00D35029" w:rsidP="00485F6F">
            <w:pPr>
              <w:pStyle w:val="Tabulka"/>
            </w:pPr>
            <w:r w:rsidRPr="009243D5">
              <w:t>9.1</w:t>
            </w:r>
          </w:p>
        </w:tc>
        <w:tc>
          <w:tcPr>
            <w:tcW w:w="1515" w:type="dxa"/>
          </w:tcPr>
          <w:p w14:paraId="5BF984C5" w14:textId="77777777" w:rsidR="00D35029" w:rsidRPr="009243D5" w:rsidRDefault="00D35029" w:rsidP="00485F6F">
            <w:pPr>
              <w:pStyle w:val="Tabulka"/>
              <w:jc w:val="right"/>
            </w:pPr>
            <w:r w:rsidRPr="009243D5">
              <w:t>10000</w:t>
            </w:r>
          </w:p>
        </w:tc>
      </w:tr>
      <w:tr w:rsidR="00D35029" w:rsidRPr="009243D5" w14:paraId="7F4F063C" w14:textId="77777777" w:rsidTr="00F94465">
        <w:tc>
          <w:tcPr>
            <w:tcW w:w="645" w:type="dxa"/>
          </w:tcPr>
          <w:p w14:paraId="2DEEC355" w14:textId="77777777" w:rsidR="00D35029" w:rsidRPr="009243D5" w:rsidRDefault="005D7A97" w:rsidP="00485F6F">
            <w:pPr>
              <w:pStyle w:val="Tabulka"/>
            </w:pPr>
            <w:r w:rsidRPr="009243D5">
              <w:t>8.</w:t>
            </w:r>
            <w:r w:rsidR="00856A7B">
              <w:t>5</w:t>
            </w:r>
          </w:p>
        </w:tc>
        <w:tc>
          <w:tcPr>
            <w:tcW w:w="6657" w:type="dxa"/>
          </w:tcPr>
          <w:p w14:paraId="3BC86421" w14:textId="77777777" w:rsidR="00D35029" w:rsidRPr="009243D5" w:rsidRDefault="00D35029" w:rsidP="00D35029">
            <w:pPr>
              <w:pStyle w:val="Tabulka"/>
            </w:pPr>
            <w:r w:rsidRPr="009243D5">
              <w:t>Dopravce uplatňuje jiné tarify a smluvní přepravní podmínky v</w:t>
            </w:r>
            <w:r w:rsidR="00F10E28" w:rsidRPr="009243D5">
              <w:t> </w:t>
            </w:r>
            <w:r w:rsidRPr="009243D5">
              <w:t>rozporu s</w:t>
            </w:r>
            <w:r w:rsidR="00F10E28" w:rsidRPr="009243D5">
              <w:t> </w:t>
            </w:r>
            <w:r w:rsidRPr="009243D5">
              <w:t xml:space="preserve">požadavky standardů; </w:t>
            </w:r>
            <w:r w:rsidR="001A7E3D" w:rsidRPr="009243D5">
              <w:t xml:space="preserve">smluvní pokuta </w:t>
            </w:r>
            <w:r w:rsidRPr="009243D5">
              <w:t>za každý den trvání skutečnosti</w:t>
            </w:r>
          </w:p>
        </w:tc>
        <w:tc>
          <w:tcPr>
            <w:tcW w:w="1106" w:type="dxa"/>
          </w:tcPr>
          <w:p w14:paraId="11B60E13" w14:textId="77777777" w:rsidR="00D35029" w:rsidRPr="009243D5" w:rsidRDefault="00D35029" w:rsidP="00485F6F">
            <w:pPr>
              <w:pStyle w:val="Tabulka"/>
            </w:pPr>
            <w:r w:rsidRPr="009243D5">
              <w:t>9.1</w:t>
            </w:r>
          </w:p>
        </w:tc>
        <w:tc>
          <w:tcPr>
            <w:tcW w:w="1515" w:type="dxa"/>
          </w:tcPr>
          <w:p w14:paraId="10469857" w14:textId="77777777" w:rsidR="00D35029" w:rsidRPr="009243D5" w:rsidRDefault="00D35029" w:rsidP="00485F6F">
            <w:pPr>
              <w:pStyle w:val="Tabulka"/>
              <w:jc w:val="right"/>
            </w:pPr>
            <w:r w:rsidRPr="009243D5">
              <w:t>250000</w:t>
            </w:r>
          </w:p>
        </w:tc>
      </w:tr>
      <w:tr w:rsidR="00D35029" w:rsidRPr="009243D5" w14:paraId="65822F0A" w14:textId="77777777" w:rsidTr="00F94465">
        <w:tc>
          <w:tcPr>
            <w:tcW w:w="645" w:type="dxa"/>
          </w:tcPr>
          <w:p w14:paraId="15AF3AB0" w14:textId="77777777" w:rsidR="00D35029" w:rsidRPr="009243D5" w:rsidRDefault="005D7A97" w:rsidP="00485F6F">
            <w:pPr>
              <w:pStyle w:val="Tabulka"/>
            </w:pPr>
            <w:r w:rsidRPr="009243D5">
              <w:t>8.</w:t>
            </w:r>
            <w:r w:rsidR="00856A7B">
              <w:t>6</w:t>
            </w:r>
          </w:p>
        </w:tc>
        <w:tc>
          <w:tcPr>
            <w:tcW w:w="6657" w:type="dxa"/>
          </w:tcPr>
          <w:p w14:paraId="7E6B3465" w14:textId="77777777" w:rsidR="00D35029" w:rsidRPr="009243D5" w:rsidRDefault="00D35029" w:rsidP="00D35029">
            <w:pPr>
              <w:pStyle w:val="Tabulka"/>
            </w:pPr>
            <w:r w:rsidRPr="009243D5">
              <w:t xml:space="preserve">Dopravce nestanovil kontaktní osobu dle požadavků standardu; </w:t>
            </w:r>
            <w:r w:rsidR="001A7E3D" w:rsidRPr="009243D5">
              <w:t xml:space="preserve">smluvní pokuta </w:t>
            </w:r>
            <w:r w:rsidRPr="009243D5">
              <w:t>za každý den trvání skutečnosti</w:t>
            </w:r>
          </w:p>
        </w:tc>
        <w:tc>
          <w:tcPr>
            <w:tcW w:w="1106" w:type="dxa"/>
          </w:tcPr>
          <w:p w14:paraId="71C60B50" w14:textId="77777777" w:rsidR="00D35029" w:rsidRPr="009243D5" w:rsidRDefault="00D35029" w:rsidP="00485F6F">
            <w:pPr>
              <w:pStyle w:val="Tabulka"/>
            </w:pPr>
            <w:r w:rsidRPr="009243D5">
              <w:t>9.1</w:t>
            </w:r>
          </w:p>
        </w:tc>
        <w:tc>
          <w:tcPr>
            <w:tcW w:w="1515" w:type="dxa"/>
          </w:tcPr>
          <w:p w14:paraId="55ACE962" w14:textId="77777777" w:rsidR="00D35029" w:rsidRPr="009243D5" w:rsidRDefault="005C302A" w:rsidP="00485F6F">
            <w:pPr>
              <w:pStyle w:val="Tabulka"/>
              <w:jc w:val="right"/>
            </w:pPr>
            <w:r>
              <w:t>10</w:t>
            </w:r>
            <w:r w:rsidR="00D35029" w:rsidRPr="009243D5">
              <w:t>000</w:t>
            </w:r>
          </w:p>
        </w:tc>
      </w:tr>
      <w:tr w:rsidR="00D35029" w:rsidRPr="009243D5" w14:paraId="75FC06DE" w14:textId="77777777" w:rsidTr="00F94465">
        <w:tc>
          <w:tcPr>
            <w:tcW w:w="645" w:type="dxa"/>
          </w:tcPr>
          <w:p w14:paraId="4E5375B0" w14:textId="77777777" w:rsidR="00D35029" w:rsidRPr="009243D5" w:rsidRDefault="005D7A97" w:rsidP="00485F6F">
            <w:pPr>
              <w:pStyle w:val="Tabulka"/>
            </w:pPr>
            <w:r w:rsidRPr="009243D5">
              <w:t>8.</w:t>
            </w:r>
            <w:r w:rsidR="00856A7B">
              <w:t>7</w:t>
            </w:r>
          </w:p>
        </w:tc>
        <w:tc>
          <w:tcPr>
            <w:tcW w:w="6657" w:type="dxa"/>
          </w:tcPr>
          <w:p w14:paraId="72D6BFB8" w14:textId="77777777" w:rsidR="00D35029" w:rsidRPr="009243D5" w:rsidRDefault="00D35029" w:rsidP="008348A0">
            <w:pPr>
              <w:pStyle w:val="Tabulka"/>
            </w:pPr>
            <w:r w:rsidRPr="009243D5">
              <w:t>Dopravce neplní požadavky standardu</w:t>
            </w:r>
            <w:r w:rsidR="005D7A97" w:rsidRPr="009243D5">
              <w:t xml:space="preserve"> s</w:t>
            </w:r>
            <w:r w:rsidR="00F10E28" w:rsidRPr="009243D5">
              <w:t> </w:t>
            </w:r>
            <w:r w:rsidR="005D7A97" w:rsidRPr="009243D5">
              <w:t>výjimkou případů dle bodu 8.</w:t>
            </w:r>
            <w:r w:rsidR="00634CF8">
              <w:t>8</w:t>
            </w:r>
            <w:r w:rsidRPr="009243D5">
              <w:t xml:space="preserve">; </w:t>
            </w:r>
            <w:r w:rsidR="00286FC7" w:rsidRPr="009243D5">
              <w:t xml:space="preserve">smluvní pokuta </w:t>
            </w:r>
            <w:r w:rsidRPr="009243D5">
              <w:t>za každý</w:t>
            </w:r>
            <w:r w:rsidR="00AF5951" w:rsidRPr="009243D5">
              <w:t xml:space="preserve"> </w:t>
            </w:r>
            <w:r w:rsidR="00F10E28" w:rsidRPr="009243D5">
              <w:t xml:space="preserve">i </w:t>
            </w:r>
            <w:r w:rsidR="00AF5951" w:rsidRPr="009243D5">
              <w:t>započatý</w:t>
            </w:r>
            <w:r w:rsidRPr="009243D5">
              <w:t xml:space="preserve"> den trvání skutečnosti</w:t>
            </w:r>
            <w:r w:rsidR="005D7A97" w:rsidRPr="009243D5">
              <w:t xml:space="preserve"> </w:t>
            </w:r>
          </w:p>
        </w:tc>
        <w:tc>
          <w:tcPr>
            <w:tcW w:w="1106" w:type="dxa"/>
          </w:tcPr>
          <w:p w14:paraId="3385ED6E" w14:textId="77777777" w:rsidR="00D35029" w:rsidRPr="009243D5" w:rsidRDefault="00D8119D" w:rsidP="00C83A54">
            <w:pPr>
              <w:pStyle w:val="Tabulka"/>
              <w:jc w:val="left"/>
            </w:pPr>
            <w:r>
              <w:t xml:space="preserve">9.2, </w:t>
            </w:r>
            <w:r w:rsidR="00A72461" w:rsidRPr="009243D5">
              <w:t>9.3</w:t>
            </w:r>
            <w:r w:rsidR="005D7A97" w:rsidRPr="009243D5">
              <w:t>, 9.4, 9.5, 9.6</w:t>
            </w:r>
          </w:p>
        </w:tc>
        <w:tc>
          <w:tcPr>
            <w:tcW w:w="1515" w:type="dxa"/>
          </w:tcPr>
          <w:p w14:paraId="33F26AE8" w14:textId="77777777" w:rsidR="00D35029" w:rsidRPr="009243D5" w:rsidRDefault="00A72461" w:rsidP="00485F6F">
            <w:pPr>
              <w:pStyle w:val="Tabulka"/>
              <w:jc w:val="right"/>
            </w:pPr>
            <w:r w:rsidRPr="009243D5">
              <w:t>50</w:t>
            </w:r>
            <w:r w:rsidR="00D35029" w:rsidRPr="009243D5">
              <w:t>000</w:t>
            </w:r>
          </w:p>
        </w:tc>
      </w:tr>
      <w:tr w:rsidR="00D35029" w:rsidRPr="009243D5" w14:paraId="281CB270" w14:textId="77777777" w:rsidTr="00F94465">
        <w:tc>
          <w:tcPr>
            <w:tcW w:w="645" w:type="dxa"/>
          </w:tcPr>
          <w:p w14:paraId="60A06284" w14:textId="77777777" w:rsidR="00D35029" w:rsidRPr="009243D5" w:rsidRDefault="005D7A97" w:rsidP="00485F6F">
            <w:pPr>
              <w:pStyle w:val="Tabulka"/>
            </w:pPr>
            <w:r w:rsidRPr="009243D5">
              <w:t>8.</w:t>
            </w:r>
            <w:r w:rsidR="00856A7B">
              <w:t>8</w:t>
            </w:r>
          </w:p>
        </w:tc>
        <w:tc>
          <w:tcPr>
            <w:tcW w:w="6657" w:type="dxa"/>
          </w:tcPr>
          <w:p w14:paraId="03F04324" w14:textId="77777777" w:rsidR="00D35029" w:rsidRPr="009243D5" w:rsidRDefault="005D7A97" w:rsidP="00C83A54">
            <w:pPr>
              <w:pStyle w:val="Tabulka"/>
            </w:pPr>
            <w:r w:rsidRPr="009243D5">
              <w:t>Dopravce neplní požadavky standardu z důvodu neúmyslného pochybení pracovníka</w:t>
            </w:r>
            <w:r w:rsidR="007355D7" w:rsidRPr="009243D5">
              <w:t xml:space="preserve"> Dopravce</w:t>
            </w:r>
            <w:r w:rsidRPr="009243D5">
              <w:t xml:space="preserve">; </w:t>
            </w:r>
            <w:r w:rsidR="00286FC7" w:rsidRPr="009243D5">
              <w:t xml:space="preserve">smluvní pokuta </w:t>
            </w:r>
            <w:r w:rsidRPr="009243D5">
              <w:t>za každý den trvání skutečnosti</w:t>
            </w:r>
          </w:p>
        </w:tc>
        <w:tc>
          <w:tcPr>
            <w:tcW w:w="1106" w:type="dxa"/>
          </w:tcPr>
          <w:p w14:paraId="334C5FBF" w14:textId="77777777" w:rsidR="00D35029" w:rsidRPr="009243D5" w:rsidRDefault="00D8119D" w:rsidP="008A7D59">
            <w:pPr>
              <w:pStyle w:val="Tabulka"/>
              <w:jc w:val="left"/>
            </w:pPr>
            <w:r>
              <w:t xml:space="preserve">9.2, </w:t>
            </w:r>
            <w:r w:rsidR="005D7A97" w:rsidRPr="009243D5">
              <w:t>9.3, 9.4, 9.5, 9.6</w:t>
            </w:r>
          </w:p>
        </w:tc>
        <w:tc>
          <w:tcPr>
            <w:tcW w:w="1515" w:type="dxa"/>
          </w:tcPr>
          <w:p w14:paraId="1401E78C" w14:textId="77777777" w:rsidR="00D35029" w:rsidRPr="009243D5" w:rsidRDefault="005D7A97" w:rsidP="00485F6F">
            <w:pPr>
              <w:pStyle w:val="Tabulka"/>
              <w:jc w:val="right"/>
            </w:pPr>
            <w:r w:rsidRPr="009243D5">
              <w:t>500</w:t>
            </w:r>
          </w:p>
        </w:tc>
      </w:tr>
      <w:tr w:rsidR="007A20D5" w:rsidRPr="009243D5" w14:paraId="4CB69F47" w14:textId="77777777" w:rsidTr="00F94465">
        <w:tc>
          <w:tcPr>
            <w:tcW w:w="645" w:type="dxa"/>
          </w:tcPr>
          <w:p w14:paraId="6FF63E96" w14:textId="77777777" w:rsidR="007A20D5" w:rsidRDefault="00634CF8" w:rsidP="00EB10C1">
            <w:pPr>
              <w:pStyle w:val="Tabulka"/>
            </w:pPr>
            <w:r>
              <w:t>8.9</w:t>
            </w:r>
          </w:p>
        </w:tc>
        <w:tc>
          <w:tcPr>
            <w:tcW w:w="6657" w:type="dxa"/>
          </w:tcPr>
          <w:p w14:paraId="54CC00C5" w14:textId="77777777" w:rsidR="007A20D5" w:rsidRPr="009243D5" w:rsidRDefault="00634CF8" w:rsidP="00EB10C1">
            <w:pPr>
              <w:pStyle w:val="Tabulka"/>
            </w:pPr>
            <w:r>
              <w:t>Dopravce neplní požadavky na prodejní, kontrolní a evidenční systém</w:t>
            </w:r>
          </w:p>
        </w:tc>
        <w:tc>
          <w:tcPr>
            <w:tcW w:w="1106" w:type="dxa"/>
          </w:tcPr>
          <w:p w14:paraId="31465E35" w14:textId="77777777" w:rsidR="007A20D5" w:rsidRDefault="00634CF8" w:rsidP="00EB10C1">
            <w:pPr>
              <w:pStyle w:val="Tabulka"/>
              <w:jc w:val="left"/>
            </w:pPr>
            <w:r>
              <w:t>9.7</w:t>
            </w:r>
          </w:p>
        </w:tc>
        <w:tc>
          <w:tcPr>
            <w:tcW w:w="1515" w:type="dxa"/>
          </w:tcPr>
          <w:p w14:paraId="7398EC85" w14:textId="187988CF" w:rsidR="007A20D5" w:rsidRPr="009243D5" w:rsidRDefault="00634CF8" w:rsidP="00EB10C1">
            <w:pPr>
              <w:pStyle w:val="Tabulka"/>
              <w:jc w:val="right"/>
            </w:pPr>
            <w:r>
              <w:t>20000</w:t>
            </w:r>
            <w:ins w:id="67" w:author="Word Document Comparison" w:date="2023-11-20T10:49:00Z">
              <w:r w:rsidR="00363720">
                <w:t>/den</w:t>
              </w:r>
            </w:ins>
          </w:p>
        </w:tc>
      </w:tr>
      <w:tr w:rsidR="007A20D5" w:rsidRPr="009243D5" w14:paraId="4DCD2189" w14:textId="77777777" w:rsidTr="00F94465">
        <w:tc>
          <w:tcPr>
            <w:tcW w:w="645" w:type="dxa"/>
          </w:tcPr>
          <w:p w14:paraId="15095577" w14:textId="77777777" w:rsidR="007A20D5" w:rsidRDefault="007A20D5" w:rsidP="007A20D5">
            <w:pPr>
              <w:pStyle w:val="Tabulka"/>
            </w:pPr>
            <w:r w:rsidRPr="009243D5">
              <w:t>8.</w:t>
            </w:r>
            <w:r>
              <w:t>1</w:t>
            </w:r>
            <w:r w:rsidR="008E4BDF">
              <w:t>0</w:t>
            </w:r>
          </w:p>
        </w:tc>
        <w:tc>
          <w:tcPr>
            <w:tcW w:w="6657" w:type="dxa"/>
          </w:tcPr>
          <w:p w14:paraId="22207493" w14:textId="77777777" w:rsidR="007A20D5" w:rsidRPr="009243D5" w:rsidRDefault="007A20D5" w:rsidP="007A20D5">
            <w:pPr>
              <w:pStyle w:val="Tabulka"/>
            </w:pPr>
            <w:r w:rsidRPr="009243D5">
              <w:t xml:space="preserve">Dopravce neplní požadavky standardu na výkon přepravní kontroly </w:t>
            </w:r>
            <w:r w:rsidR="008E4BDF">
              <w:t>s výjimkou bodů 8.11, 8.12 a 8.13</w:t>
            </w:r>
          </w:p>
        </w:tc>
        <w:tc>
          <w:tcPr>
            <w:tcW w:w="1106" w:type="dxa"/>
          </w:tcPr>
          <w:p w14:paraId="5224E3AC" w14:textId="77777777" w:rsidR="007A20D5" w:rsidRDefault="007A20D5" w:rsidP="007A20D5">
            <w:pPr>
              <w:pStyle w:val="Tabulka"/>
              <w:jc w:val="left"/>
            </w:pPr>
            <w:r w:rsidRPr="009243D5">
              <w:t>9.</w:t>
            </w:r>
            <w:r w:rsidR="00634CF8">
              <w:t>8</w:t>
            </w:r>
          </w:p>
        </w:tc>
        <w:tc>
          <w:tcPr>
            <w:tcW w:w="1515" w:type="dxa"/>
          </w:tcPr>
          <w:p w14:paraId="6C3F2722" w14:textId="77777777" w:rsidR="007A20D5" w:rsidRPr="009243D5" w:rsidRDefault="008E4BDF" w:rsidP="007A20D5">
            <w:pPr>
              <w:pStyle w:val="Tabulka"/>
              <w:jc w:val="right"/>
            </w:pPr>
            <w:r>
              <w:t>200</w:t>
            </w:r>
            <w:r w:rsidR="007A20D5" w:rsidRPr="009243D5">
              <w:t>00</w:t>
            </w:r>
          </w:p>
        </w:tc>
      </w:tr>
      <w:tr w:rsidR="008E4BDF" w:rsidRPr="009243D5" w14:paraId="3BC9F750" w14:textId="77777777" w:rsidTr="00F94465">
        <w:tc>
          <w:tcPr>
            <w:tcW w:w="645" w:type="dxa"/>
          </w:tcPr>
          <w:p w14:paraId="518C6B0C" w14:textId="77777777" w:rsidR="008E4BDF" w:rsidRPr="009243D5" w:rsidRDefault="008E4BDF" w:rsidP="008E4BDF">
            <w:pPr>
              <w:pStyle w:val="Tabulka"/>
            </w:pPr>
            <w:r w:rsidRPr="009243D5">
              <w:t>8.</w:t>
            </w:r>
            <w:r>
              <w:t>11</w:t>
            </w:r>
          </w:p>
        </w:tc>
        <w:tc>
          <w:tcPr>
            <w:tcW w:w="6657" w:type="dxa"/>
          </w:tcPr>
          <w:p w14:paraId="12F382E1" w14:textId="77777777" w:rsidR="008E4BDF" w:rsidRPr="009243D5" w:rsidRDefault="008E4BDF" w:rsidP="008E4BDF">
            <w:pPr>
              <w:pStyle w:val="Tabulka"/>
            </w:pPr>
            <w:r w:rsidRPr="009243D5">
              <w:t>Dopravce neplní požadavky standardu na výkon přepravní kontroly z důvodu pochybení pracovníka Dopravce; sazba za každý případ</w:t>
            </w:r>
          </w:p>
        </w:tc>
        <w:tc>
          <w:tcPr>
            <w:tcW w:w="1106" w:type="dxa"/>
          </w:tcPr>
          <w:p w14:paraId="22F0AB36" w14:textId="77777777" w:rsidR="008E4BDF" w:rsidRDefault="008E4BDF" w:rsidP="008E4BDF">
            <w:pPr>
              <w:pStyle w:val="Tabulka"/>
              <w:jc w:val="left"/>
            </w:pPr>
            <w:r w:rsidRPr="009243D5">
              <w:t>9.</w:t>
            </w:r>
            <w:r>
              <w:t>8</w:t>
            </w:r>
          </w:p>
        </w:tc>
        <w:tc>
          <w:tcPr>
            <w:tcW w:w="1515" w:type="dxa"/>
          </w:tcPr>
          <w:p w14:paraId="05E4F64F" w14:textId="77777777" w:rsidR="008E4BDF" w:rsidRPr="009243D5" w:rsidRDefault="008E4BDF" w:rsidP="008E4BDF">
            <w:pPr>
              <w:pStyle w:val="Tabulka"/>
              <w:jc w:val="right"/>
            </w:pPr>
            <w:r w:rsidRPr="009243D5">
              <w:t>500</w:t>
            </w:r>
          </w:p>
        </w:tc>
      </w:tr>
      <w:tr w:rsidR="007A20D5" w:rsidRPr="009243D5" w14:paraId="5A157D82" w14:textId="77777777" w:rsidTr="00F94465">
        <w:tc>
          <w:tcPr>
            <w:tcW w:w="645" w:type="dxa"/>
          </w:tcPr>
          <w:p w14:paraId="4E217DE5" w14:textId="77777777" w:rsidR="007A20D5" w:rsidRPr="009243D5" w:rsidRDefault="007A20D5" w:rsidP="007A20D5">
            <w:pPr>
              <w:pStyle w:val="Tabulka"/>
            </w:pPr>
            <w:r w:rsidRPr="009243D5">
              <w:t>8.1</w:t>
            </w:r>
            <w:r w:rsidR="008E4BDF">
              <w:t>2</w:t>
            </w:r>
          </w:p>
        </w:tc>
        <w:tc>
          <w:tcPr>
            <w:tcW w:w="6657" w:type="dxa"/>
          </w:tcPr>
          <w:p w14:paraId="75E79F1E" w14:textId="77777777" w:rsidR="007A20D5" w:rsidRPr="009243D5" w:rsidRDefault="007A20D5" w:rsidP="007A20D5">
            <w:pPr>
              <w:pStyle w:val="Tabulka"/>
            </w:pPr>
            <w:r w:rsidRPr="009243D5">
              <w:t xml:space="preserve">Nevybavení pracovníků </w:t>
            </w:r>
            <w:r>
              <w:t xml:space="preserve">definovaným </w:t>
            </w:r>
            <w:r w:rsidRPr="009243D5">
              <w:t xml:space="preserve">technologickým zařízením </w:t>
            </w:r>
            <w:r w:rsidRPr="00AB5DC6">
              <w:t xml:space="preserve">s výjimkou bodu </w:t>
            </w:r>
            <w:r w:rsidRPr="00857FCF">
              <w:t>8.1</w:t>
            </w:r>
            <w:r w:rsidR="008E4BDF">
              <w:t>3</w:t>
            </w:r>
            <w:r w:rsidRPr="009243D5">
              <w:t>; smluvní pokuta za každý i započatý den trvání skutečnosti</w:t>
            </w:r>
          </w:p>
        </w:tc>
        <w:tc>
          <w:tcPr>
            <w:tcW w:w="1106" w:type="dxa"/>
          </w:tcPr>
          <w:p w14:paraId="51D03570" w14:textId="77777777" w:rsidR="007A20D5" w:rsidRPr="009243D5" w:rsidRDefault="007A20D5" w:rsidP="007A20D5">
            <w:pPr>
              <w:pStyle w:val="Tabulka"/>
            </w:pPr>
            <w:r w:rsidRPr="009243D5">
              <w:t>9.</w:t>
            </w:r>
            <w:r>
              <w:t>8.4</w:t>
            </w:r>
          </w:p>
        </w:tc>
        <w:tc>
          <w:tcPr>
            <w:tcW w:w="1515" w:type="dxa"/>
          </w:tcPr>
          <w:p w14:paraId="3B9EE720" w14:textId="77777777" w:rsidR="007A20D5" w:rsidRPr="009243D5" w:rsidRDefault="007A20D5" w:rsidP="007A20D5">
            <w:pPr>
              <w:pStyle w:val="Tabulka"/>
              <w:jc w:val="right"/>
            </w:pPr>
            <w:r w:rsidRPr="009243D5">
              <w:t>50000</w:t>
            </w:r>
          </w:p>
        </w:tc>
      </w:tr>
      <w:tr w:rsidR="007A20D5" w:rsidRPr="009243D5" w14:paraId="743BF7D7" w14:textId="77777777" w:rsidTr="00F94465">
        <w:tc>
          <w:tcPr>
            <w:tcW w:w="645" w:type="dxa"/>
          </w:tcPr>
          <w:p w14:paraId="057CB7A0" w14:textId="77777777" w:rsidR="007A20D5" w:rsidRPr="009243D5" w:rsidRDefault="007A20D5" w:rsidP="007A20D5">
            <w:pPr>
              <w:pStyle w:val="Tabulka"/>
            </w:pPr>
            <w:r w:rsidRPr="009243D5">
              <w:t>8.1</w:t>
            </w:r>
            <w:r w:rsidR="008E4BDF">
              <w:t>3</w:t>
            </w:r>
          </w:p>
        </w:tc>
        <w:tc>
          <w:tcPr>
            <w:tcW w:w="6657" w:type="dxa"/>
          </w:tcPr>
          <w:p w14:paraId="1C9D2EF9" w14:textId="77777777" w:rsidR="007A20D5" w:rsidRPr="009243D5" w:rsidRDefault="007A20D5" w:rsidP="007A20D5">
            <w:pPr>
              <w:pStyle w:val="Tabulka"/>
              <w:rPr>
                <w:b/>
              </w:rPr>
            </w:pPr>
            <w:r w:rsidRPr="009243D5">
              <w:t xml:space="preserve">Nevybavení pracovníků </w:t>
            </w:r>
            <w:r>
              <w:t xml:space="preserve">definovaným </w:t>
            </w:r>
            <w:r w:rsidRPr="009243D5">
              <w:t>technologickým zařízením z důvodu poruchy zařízení či pochybení pracovníka Dopravce; sazba za každý Vlak</w:t>
            </w:r>
          </w:p>
        </w:tc>
        <w:tc>
          <w:tcPr>
            <w:tcW w:w="1106" w:type="dxa"/>
          </w:tcPr>
          <w:p w14:paraId="551FC2A0" w14:textId="77777777" w:rsidR="007A20D5" w:rsidRPr="009243D5" w:rsidRDefault="007A20D5" w:rsidP="007A20D5">
            <w:pPr>
              <w:pStyle w:val="Tabulka"/>
            </w:pPr>
            <w:r w:rsidRPr="009243D5">
              <w:t>9.</w:t>
            </w:r>
            <w:r>
              <w:t>8.4</w:t>
            </w:r>
          </w:p>
        </w:tc>
        <w:tc>
          <w:tcPr>
            <w:tcW w:w="1515" w:type="dxa"/>
          </w:tcPr>
          <w:p w14:paraId="3E7A487F" w14:textId="77777777" w:rsidR="007A20D5" w:rsidRPr="009243D5" w:rsidRDefault="007A20D5" w:rsidP="007A20D5">
            <w:pPr>
              <w:pStyle w:val="Tabulka"/>
              <w:jc w:val="right"/>
            </w:pPr>
            <w:r w:rsidRPr="009243D5">
              <w:t>2000</w:t>
            </w:r>
          </w:p>
        </w:tc>
      </w:tr>
      <w:tr w:rsidR="008E4BDF" w:rsidRPr="009243D5" w14:paraId="6185958E" w14:textId="77777777" w:rsidTr="008E4BDF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FECCA" w14:textId="77777777" w:rsidR="008E4BDF" w:rsidRPr="009243D5" w:rsidRDefault="008E4BDF" w:rsidP="004F0279">
            <w:pPr>
              <w:pStyle w:val="Tabulka"/>
            </w:pPr>
            <w:r w:rsidRPr="009243D5">
              <w:t>8.1</w:t>
            </w:r>
            <w:r>
              <w:t>4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BDAA0" w14:textId="77777777" w:rsidR="008E4BDF" w:rsidRPr="008E4BDF" w:rsidRDefault="008E4BDF" w:rsidP="004F0279">
            <w:pPr>
              <w:pStyle w:val="Tabulka"/>
            </w:pPr>
            <w:r>
              <w:t>Dopravce neumožnil prodej jízdních dokladů dle požadavků standardu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EEC6A" w14:textId="77777777" w:rsidR="008E4BDF" w:rsidRPr="009243D5" w:rsidRDefault="008E4BDF" w:rsidP="004F0279">
            <w:pPr>
              <w:pStyle w:val="Tabulka"/>
            </w:pPr>
            <w:r w:rsidRPr="009243D5">
              <w:t>9.</w:t>
            </w:r>
            <w:r>
              <w:t>9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07282" w14:textId="09823D27" w:rsidR="008E4BDF" w:rsidRPr="009243D5" w:rsidRDefault="008E4BDF" w:rsidP="004F0279">
            <w:pPr>
              <w:pStyle w:val="Tabulka"/>
              <w:jc w:val="right"/>
            </w:pPr>
            <w:r>
              <w:t>100</w:t>
            </w:r>
            <w:r w:rsidRPr="009243D5">
              <w:t>000</w:t>
            </w:r>
            <w:ins w:id="68" w:author="Word Document Comparison" w:date="2023-11-20T10:49:00Z">
              <w:r w:rsidR="00903CB5">
                <w:t>/den</w:t>
              </w:r>
            </w:ins>
          </w:p>
        </w:tc>
      </w:tr>
    </w:tbl>
    <w:p w14:paraId="5CC7487E" w14:textId="77777777" w:rsidR="00D35029" w:rsidRDefault="00D35029" w:rsidP="00AB5DC6">
      <w:pPr>
        <w:rPr>
          <w:lang w:eastAsia="x-none"/>
        </w:rPr>
      </w:pPr>
    </w:p>
    <w:p w14:paraId="6434F6CB" w14:textId="77777777" w:rsidR="008E4BDF" w:rsidRPr="009243D5" w:rsidRDefault="008E4BDF" w:rsidP="008E4BDF">
      <w:pPr>
        <w:pStyle w:val="Nadpis1"/>
        <w:rPr>
          <w:lang w:val="cs-CZ"/>
        </w:rPr>
      </w:pPr>
      <w:r w:rsidRPr="009243D5">
        <w:t xml:space="preserve">STANDARD </w:t>
      </w:r>
      <w:r w:rsidRPr="008E4BDF">
        <w:t>VLAKOVÉHO DOPROVODU A DALŠÍCH PRACOVNÍKŮ DOPRAVCE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6692"/>
        <w:gridCol w:w="1106"/>
        <w:gridCol w:w="1519"/>
      </w:tblGrid>
      <w:tr w:rsidR="008E4BDF" w:rsidRPr="009243D5" w14:paraId="7172E166" w14:textId="77777777" w:rsidTr="004F0279">
        <w:tc>
          <w:tcPr>
            <w:tcW w:w="606" w:type="dxa"/>
          </w:tcPr>
          <w:p w14:paraId="5EECAE99" w14:textId="77777777" w:rsidR="008E4BDF" w:rsidRPr="009243D5" w:rsidRDefault="008E4BDF" w:rsidP="004F0279">
            <w:pPr>
              <w:pStyle w:val="Tabulka"/>
            </w:pPr>
            <w:r w:rsidRPr="009243D5">
              <w:t>Bod</w:t>
            </w:r>
          </w:p>
        </w:tc>
        <w:tc>
          <w:tcPr>
            <w:tcW w:w="6692" w:type="dxa"/>
          </w:tcPr>
          <w:p w14:paraId="38F31027" w14:textId="77777777" w:rsidR="008E4BDF" w:rsidRPr="009243D5" w:rsidRDefault="008E4BDF" w:rsidP="004F0279">
            <w:pPr>
              <w:pStyle w:val="Tabulka"/>
            </w:pPr>
            <w:r w:rsidRPr="009243D5">
              <w:t>Nedostatek</w:t>
            </w:r>
          </w:p>
        </w:tc>
        <w:tc>
          <w:tcPr>
            <w:tcW w:w="1106" w:type="dxa"/>
          </w:tcPr>
          <w:p w14:paraId="5FBF8993" w14:textId="77777777" w:rsidR="008E4BDF" w:rsidRPr="009243D5" w:rsidRDefault="008E4BDF" w:rsidP="004F0279">
            <w:pPr>
              <w:pStyle w:val="Tabulka"/>
            </w:pPr>
            <w:r w:rsidRPr="009243D5">
              <w:t xml:space="preserve">Článek </w:t>
            </w:r>
            <w:r w:rsidRPr="009243D5">
              <w:lastRenderedPageBreak/>
              <w:t>standardu</w:t>
            </w:r>
          </w:p>
        </w:tc>
        <w:tc>
          <w:tcPr>
            <w:tcW w:w="1519" w:type="dxa"/>
          </w:tcPr>
          <w:p w14:paraId="520DAB56" w14:textId="77777777" w:rsidR="008E4BDF" w:rsidRPr="009243D5" w:rsidRDefault="008E4BDF" w:rsidP="004F0279">
            <w:pPr>
              <w:pStyle w:val="Tabulka"/>
            </w:pPr>
            <w:r w:rsidRPr="009243D5">
              <w:lastRenderedPageBreak/>
              <w:t xml:space="preserve">Výše smluvní </w:t>
            </w:r>
            <w:r w:rsidRPr="009243D5">
              <w:lastRenderedPageBreak/>
              <w:t>pokuty</w:t>
            </w:r>
          </w:p>
        </w:tc>
      </w:tr>
      <w:tr w:rsidR="008E4BDF" w:rsidRPr="009243D5" w14:paraId="413FFF02" w14:textId="77777777" w:rsidTr="004F0279">
        <w:tc>
          <w:tcPr>
            <w:tcW w:w="606" w:type="dxa"/>
          </w:tcPr>
          <w:p w14:paraId="5F3DFA1E" w14:textId="77777777" w:rsidR="008E4BDF" w:rsidRPr="009243D5" w:rsidRDefault="008E4BDF" w:rsidP="004F0279">
            <w:pPr>
              <w:pStyle w:val="Tabulka"/>
            </w:pPr>
            <w:r>
              <w:lastRenderedPageBreak/>
              <w:t>9</w:t>
            </w:r>
            <w:r w:rsidRPr="009243D5">
              <w:t>.1</w:t>
            </w:r>
          </w:p>
        </w:tc>
        <w:tc>
          <w:tcPr>
            <w:tcW w:w="6692" w:type="dxa"/>
          </w:tcPr>
          <w:p w14:paraId="67B138AC" w14:textId="77777777" w:rsidR="008E4BDF" w:rsidRPr="009243D5" w:rsidRDefault="008E4BDF" w:rsidP="004F0279">
            <w:pPr>
              <w:pStyle w:val="Tabulka"/>
            </w:pPr>
            <w:r w:rsidRPr="009243D5">
              <w:t xml:space="preserve">Jakékoli porušení čl. </w:t>
            </w:r>
            <w:r>
              <w:t>10</w:t>
            </w:r>
            <w:r w:rsidRPr="009243D5">
              <w:t xml:space="preserve"> standardu s výjimkou níže vyjmenovaných; smluvní pokuta za každý případ</w:t>
            </w:r>
          </w:p>
        </w:tc>
        <w:tc>
          <w:tcPr>
            <w:tcW w:w="1106" w:type="dxa"/>
          </w:tcPr>
          <w:p w14:paraId="14D80E48" w14:textId="77777777" w:rsidR="008E4BDF" w:rsidRPr="009243D5" w:rsidRDefault="008E4BDF" w:rsidP="004F0279">
            <w:pPr>
              <w:pStyle w:val="Tabulka"/>
            </w:pPr>
            <w:r>
              <w:t>10</w:t>
            </w:r>
          </w:p>
        </w:tc>
        <w:tc>
          <w:tcPr>
            <w:tcW w:w="1519" w:type="dxa"/>
          </w:tcPr>
          <w:p w14:paraId="3FA893EF" w14:textId="77777777" w:rsidR="008E4BDF" w:rsidRPr="009243D5" w:rsidRDefault="008E4BDF" w:rsidP="004F0279">
            <w:pPr>
              <w:pStyle w:val="Tabulka"/>
              <w:jc w:val="right"/>
            </w:pPr>
            <w:r w:rsidRPr="009243D5">
              <w:t>5000</w:t>
            </w:r>
          </w:p>
        </w:tc>
      </w:tr>
      <w:tr w:rsidR="008E4BDF" w:rsidRPr="009243D5" w14:paraId="12BA13D6" w14:textId="77777777" w:rsidTr="004F0279">
        <w:tc>
          <w:tcPr>
            <w:tcW w:w="606" w:type="dxa"/>
          </w:tcPr>
          <w:p w14:paraId="4F26B8A2" w14:textId="6470AD60" w:rsidR="008E4BDF" w:rsidRPr="009243D5" w:rsidRDefault="00D36818" w:rsidP="004F0279">
            <w:pPr>
              <w:pStyle w:val="Tabulka"/>
            </w:pPr>
            <w:ins w:id="69" w:author="Word Document Comparison" w:date="2023-11-20T10:49:00Z">
              <w:r>
                <w:t>9.2</w:t>
              </w:r>
            </w:ins>
          </w:p>
        </w:tc>
        <w:tc>
          <w:tcPr>
            <w:tcW w:w="6692" w:type="dxa"/>
          </w:tcPr>
          <w:p w14:paraId="1B85EE94" w14:textId="77777777" w:rsidR="008E4BDF" w:rsidRPr="009243D5" w:rsidRDefault="008E4BDF" w:rsidP="004F0279">
            <w:pPr>
              <w:pStyle w:val="Tabulka"/>
            </w:pPr>
            <w:r>
              <w:t>Dopravce nedodržel oběhy Vlakového doprovodu, Dopravce nedodržel pokyn KORDIS pro přesměrování Vlakového doprovodu</w:t>
            </w:r>
          </w:p>
        </w:tc>
        <w:tc>
          <w:tcPr>
            <w:tcW w:w="1106" w:type="dxa"/>
          </w:tcPr>
          <w:p w14:paraId="7C1E616E" w14:textId="77777777" w:rsidR="008E4BDF" w:rsidRPr="009243D5" w:rsidRDefault="00514327" w:rsidP="004F0279">
            <w:pPr>
              <w:pStyle w:val="Tabulka"/>
            </w:pPr>
            <w:r>
              <w:t>10.1</w:t>
            </w:r>
          </w:p>
        </w:tc>
        <w:tc>
          <w:tcPr>
            <w:tcW w:w="1519" w:type="dxa"/>
          </w:tcPr>
          <w:p w14:paraId="348CA59C" w14:textId="77777777" w:rsidR="008E4BDF" w:rsidRPr="009243D5" w:rsidRDefault="008E4BDF" w:rsidP="004F0279">
            <w:pPr>
              <w:pStyle w:val="Tabulka"/>
              <w:jc w:val="right"/>
            </w:pPr>
            <w:r>
              <w:t>2000</w:t>
            </w:r>
          </w:p>
        </w:tc>
      </w:tr>
      <w:tr w:rsidR="008E4BDF" w:rsidRPr="009243D5" w14:paraId="6379DAD8" w14:textId="77777777" w:rsidTr="004F0279">
        <w:tc>
          <w:tcPr>
            <w:tcW w:w="606" w:type="dxa"/>
          </w:tcPr>
          <w:p w14:paraId="0797BB22" w14:textId="51B81C28" w:rsidR="008E4BDF" w:rsidRPr="009243D5" w:rsidRDefault="00D36818" w:rsidP="004F0279">
            <w:pPr>
              <w:pStyle w:val="Tabulka"/>
            </w:pPr>
            <w:ins w:id="70" w:author="Word Document Comparison" w:date="2023-11-20T10:49:00Z">
              <w:r>
                <w:t>9.3</w:t>
              </w:r>
            </w:ins>
          </w:p>
        </w:tc>
        <w:tc>
          <w:tcPr>
            <w:tcW w:w="6692" w:type="dxa"/>
          </w:tcPr>
          <w:p w14:paraId="62F2B847" w14:textId="77777777" w:rsidR="008E4BDF" w:rsidRPr="009243D5" w:rsidRDefault="008E4BDF" w:rsidP="004F0279">
            <w:pPr>
              <w:pStyle w:val="Tabulka"/>
            </w:pPr>
            <w:r>
              <w:t>Vlakový doprovod není vybaven zařízením umožňujícím hlasovou komunikaci s KORDIS</w:t>
            </w:r>
          </w:p>
        </w:tc>
        <w:tc>
          <w:tcPr>
            <w:tcW w:w="1106" w:type="dxa"/>
          </w:tcPr>
          <w:p w14:paraId="14946D16" w14:textId="77777777" w:rsidR="008E4BDF" w:rsidRPr="009243D5" w:rsidRDefault="00514327" w:rsidP="004F0279">
            <w:pPr>
              <w:pStyle w:val="Tabulka"/>
            </w:pPr>
            <w:r>
              <w:t>10.1</w:t>
            </w:r>
          </w:p>
        </w:tc>
        <w:tc>
          <w:tcPr>
            <w:tcW w:w="1519" w:type="dxa"/>
          </w:tcPr>
          <w:p w14:paraId="1D29B10C" w14:textId="77777777" w:rsidR="008E4BDF" w:rsidRPr="009243D5" w:rsidRDefault="008E4BDF" w:rsidP="004F0279">
            <w:pPr>
              <w:pStyle w:val="Tabulka"/>
              <w:jc w:val="right"/>
            </w:pPr>
            <w:r>
              <w:t>10000</w:t>
            </w:r>
          </w:p>
        </w:tc>
      </w:tr>
      <w:tr w:rsidR="008E4BDF" w:rsidRPr="009243D5" w14:paraId="59B57E7F" w14:textId="77777777" w:rsidTr="004F0279">
        <w:tc>
          <w:tcPr>
            <w:tcW w:w="606" w:type="dxa"/>
          </w:tcPr>
          <w:p w14:paraId="54CD873B" w14:textId="1F1D1408" w:rsidR="008E4BDF" w:rsidRPr="009243D5" w:rsidRDefault="00D36818" w:rsidP="004F0279">
            <w:pPr>
              <w:pStyle w:val="Tabulka"/>
            </w:pPr>
            <w:ins w:id="71" w:author="Word Document Comparison" w:date="2023-11-20T10:49:00Z">
              <w:r>
                <w:t>9.4</w:t>
              </w:r>
            </w:ins>
          </w:p>
        </w:tc>
        <w:tc>
          <w:tcPr>
            <w:tcW w:w="6692" w:type="dxa"/>
          </w:tcPr>
          <w:p w14:paraId="6BC9B873" w14:textId="77777777" w:rsidR="008E4BDF" w:rsidRPr="009243D5" w:rsidRDefault="008E4BDF" w:rsidP="004F0279">
            <w:pPr>
              <w:pStyle w:val="Tabulka"/>
            </w:pPr>
            <w:r>
              <w:t>Dopravce nezajistil informační zdroj s aktuálním seznamem turnusů a telefonních čísel na vlakový doprovod.</w:t>
            </w:r>
          </w:p>
        </w:tc>
        <w:tc>
          <w:tcPr>
            <w:tcW w:w="1106" w:type="dxa"/>
          </w:tcPr>
          <w:p w14:paraId="34B601B3" w14:textId="77777777" w:rsidR="008E4BDF" w:rsidRPr="009243D5" w:rsidRDefault="00514327" w:rsidP="004F0279">
            <w:pPr>
              <w:pStyle w:val="Tabulka"/>
            </w:pPr>
            <w:r>
              <w:t>10.1</w:t>
            </w:r>
          </w:p>
        </w:tc>
        <w:tc>
          <w:tcPr>
            <w:tcW w:w="1519" w:type="dxa"/>
          </w:tcPr>
          <w:p w14:paraId="456BF57C" w14:textId="77777777" w:rsidR="008E4BDF" w:rsidRPr="009243D5" w:rsidRDefault="008E4BDF" w:rsidP="004F0279">
            <w:pPr>
              <w:pStyle w:val="Tabulka"/>
              <w:jc w:val="right"/>
            </w:pPr>
            <w:r>
              <w:t>50000</w:t>
            </w:r>
          </w:p>
        </w:tc>
      </w:tr>
      <w:tr w:rsidR="008E4BDF" w:rsidRPr="009243D5" w14:paraId="7DAE34E9" w14:textId="77777777" w:rsidTr="008E4BDF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2AFEC" w14:textId="39964728" w:rsidR="008E4BDF" w:rsidRPr="009243D5" w:rsidRDefault="00D36818" w:rsidP="004F0279">
            <w:pPr>
              <w:pStyle w:val="Tabulka"/>
            </w:pPr>
            <w:ins w:id="72" w:author="Word Document Comparison" w:date="2023-11-20T10:49:00Z">
              <w:r>
                <w:t>9.5</w:t>
              </w:r>
            </w:ins>
          </w:p>
        </w:tc>
        <w:tc>
          <w:tcPr>
            <w:tcW w:w="6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3A5C9" w14:textId="77777777" w:rsidR="008E4BDF" w:rsidRPr="009243D5" w:rsidRDefault="00514327" w:rsidP="004F0279">
            <w:pPr>
              <w:pStyle w:val="Tabulka"/>
            </w:pPr>
            <w:r>
              <w:t xml:space="preserve">Vlakový doprovod odmítl komunikaci s CED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BDA93" w14:textId="77777777" w:rsidR="008E4BDF" w:rsidRPr="009243D5" w:rsidRDefault="00514327" w:rsidP="004F0279">
            <w:pPr>
              <w:pStyle w:val="Tabulka"/>
            </w:pPr>
            <w:r>
              <w:t>10.1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08FA" w14:textId="77777777" w:rsidR="008E4BDF" w:rsidRPr="009243D5" w:rsidRDefault="00514327" w:rsidP="004F0279">
            <w:pPr>
              <w:pStyle w:val="Tabulka"/>
              <w:jc w:val="right"/>
            </w:pPr>
            <w:r>
              <w:t>1000</w:t>
            </w:r>
          </w:p>
        </w:tc>
      </w:tr>
      <w:tr w:rsidR="008E4BDF" w:rsidRPr="009243D5" w14:paraId="71277423" w14:textId="77777777" w:rsidTr="008E4BDF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0C389" w14:textId="5534919C" w:rsidR="008E4BDF" w:rsidRPr="009243D5" w:rsidRDefault="00D36818" w:rsidP="004F0279">
            <w:pPr>
              <w:pStyle w:val="Tabulka"/>
            </w:pPr>
            <w:ins w:id="73" w:author="Word Document Comparison" w:date="2023-11-20T10:49:00Z">
              <w:r>
                <w:t>9.6</w:t>
              </w:r>
            </w:ins>
          </w:p>
        </w:tc>
        <w:tc>
          <w:tcPr>
            <w:tcW w:w="6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A2009" w14:textId="77777777" w:rsidR="008E4BDF" w:rsidRPr="009243D5" w:rsidRDefault="00514327" w:rsidP="004F0279">
            <w:pPr>
              <w:pStyle w:val="Tabulka"/>
            </w:pPr>
            <w:r>
              <w:t>Vlakový doprovod neplní požadavky standardu nebo dokumentu „</w:t>
            </w:r>
            <w:r>
              <w:rPr>
                <w:lang w:eastAsia="x-none"/>
              </w:rPr>
              <w:t xml:space="preserve">Závazné pokyny pro Vlakový doprovod“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BB4C3" w14:textId="77777777" w:rsidR="008E4BDF" w:rsidRPr="009243D5" w:rsidRDefault="00514327" w:rsidP="004F0279">
            <w:pPr>
              <w:pStyle w:val="Tabulka"/>
            </w:pPr>
            <w:r>
              <w:t>10.2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7F38" w14:textId="77777777" w:rsidR="008E4BDF" w:rsidRPr="009243D5" w:rsidRDefault="00514327" w:rsidP="004F0279">
            <w:pPr>
              <w:pStyle w:val="Tabulka"/>
              <w:jc w:val="right"/>
            </w:pPr>
            <w:r>
              <w:t>1000</w:t>
            </w:r>
          </w:p>
        </w:tc>
      </w:tr>
      <w:tr w:rsidR="008E4BDF" w:rsidRPr="009243D5" w14:paraId="177DE10D" w14:textId="77777777" w:rsidTr="008E4BDF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F5908" w14:textId="5CC303D5" w:rsidR="008E4BDF" w:rsidRPr="009243D5" w:rsidRDefault="00D36818" w:rsidP="004F0279">
            <w:pPr>
              <w:pStyle w:val="Tabulka"/>
            </w:pPr>
            <w:ins w:id="74" w:author="Word Document Comparison" w:date="2023-11-20T10:49:00Z">
              <w:r>
                <w:t>9.7</w:t>
              </w:r>
            </w:ins>
          </w:p>
        </w:tc>
        <w:tc>
          <w:tcPr>
            <w:tcW w:w="6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73431" w14:textId="77777777" w:rsidR="008E4BDF" w:rsidRPr="009243D5" w:rsidRDefault="00514327" w:rsidP="004F0279">
            <w:pPr>
              <w:pStyle w:val="Tabulka"/>
            </w:pPr>
            <w:r>
              <w:t>Výkon činnosti Vlakového doprovodu je v rozporu se standardem omezována dopravními úkony (sazba na 1 Vlak)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9FCB0" w14:textId="77777777" w:rsidR="008E4BDF" w:rsidRPr="009243D5" w:rsidRDefault="00514327" w:rsidP="004F0279">
            <w:pPr>
              <w:pStyle w:val="Tabulka"/>
            </w:pPr>
            <w:r>
              <w:t>10.2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FD150" w14:textId="77777777" w:rsidR="008E4BDF" w:rsidRPr="009243D5" w:rsidRDefault="00514327" w:rsidP="004F0279">
            <w:pPr>
              <w:pStyle w:val="Tabulka"/>
              <w:jc w:val="right"/>
            </w:pPr>
            <w:r>
              <w:t>5000</w:t>
            </w:r>
          </w:p>
        </w:tc>
      </w:tr>
      <w:tr w:rsidR="008E4BDF" w:rsidRPr="009243D5" w14:paraId="4A0DA077" w14:textId="77777777" w:rsidTr="008E4BDF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F7448" w14:textId="4076ED60" w:rsidR="008E4BDF" w:rsidRPr="009243D5" w:rsidRDefault="00D36818" w:rsidP="004F0279">
            <w:pPr>
              <w:pStyle w:val="Tabulka"/>
            </w:pPr>
            <w:ins w:id="75" w:author="Word Document Comparison" w:date="2023-11-20T10:49:00Z">
              <w:r>
                <w:t>9.8</w:t>
              </w:r>
            </w:ins>
          </w:p>
        </w:tc>
        <w:tc>
          <w:tcPr>
            <w:tcW w:w="6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CCFB6" w14:textId="77777777" w:rsidR="008E4BDF" w:rsidRPr="009243D5" w:rsidRDefault="00514327" w:rsidP="004F0279">
            <w:pPr>
              <w:pStyle w:val="Tabulka"/>
            </w:pPr>
            <w:r>
              <w:t>Zaměstnanci prodejních míst neplní povinnosti stanovené standardem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965FD" w14:textId="77777777" w:rsidR="008E4BDF" w:rsidRPr="009243D5" w:rsidRDefault="00514327" w:rsidP="004F0279">
            <w:pPr>
              <w:pStyle w:val="Tabulka"/>
            </w:pPr>
            <w:r>
              <w:t>10.3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A71D4" w14:textId="77777777" w:rsidR="008E4BDF" w:rsidRPr="009243D5" w:rsidRDefault="00514327" w:rsidP="004F0279">
            <w:pPr>
              <w:pStyle w:val="Tabulka"/>
              <w:jc w:val="right"/>
            </w:pPr>
            <w:r>
              <w:t>500</w:t>
            </w:r>
          </w:p>
        </w:tc>
      </w:tr>
      <w:tr w:rsidR="008E4BDF" w:rsidRPr="009243D5" w14:paraId="635B290B" w14:textId="77777777" w:rsidTr="008E4BDF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1D5E4" w14:textId="2D7D6467" w:rsidR="008E4BDF" w:rsidRPr="009243D5" w:rsidRDefault="00D36818" w:rsidP="004F0279">
            <w:pPr>
              <w:pStyle w:val="Tabulka"/>
            </w:pPr>
            <w:ins w:id="76" w:author="Word Document Comparison" w:date="2023-11-20T10:49:00Z">
              <w:r>
                <w:t>9.9</w:t>
              </w:r>
            </w:ins>
          </w:p>
        </w:tc>
        <w:tc>
          <w:tcPr>
            <w:tcW w:w="6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74B72" w14:textId="77777777" w:rsidR="008E4BDF" w:rsidRPr="009243D5" w:rsidRDefault="00514327" w:rsidP="004F0279">
            <w:pPr>
              <w:pStyle w:val="Tabulka"/>
            </w:pPr>
            <w:r>
              <w:t xml:space="preserve">Strojvedoucí neplní požadavky standardu nebo dokumentu </w:t>
            </w:r>
            <w:r>
              <w:rPr>
                <w:lang w:eastAsia="x-none"/>
              </w:rPr>
              <w:t>Závazné pokyny pro strojvedoucí.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6100E" w14:textId="77777777" w:rsidR="008E4BDF" w:rsidRPr="009243D5" w:rsidRDefault="00514327" w:rsidP="004F0279">
            <w:pPr>
              <w:pStyle w:val="Tabulka"/>
            </w:pPr>
            <w:r>
              <w:t>10.4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2D968" w14:textId="77777777" w:rsidR="008E4BDF" w:rsidRPr="009243D5" w:rsidRDefault="00514327" w:rsidP="004F0279">
            <w:pPr>
              <w:pStyle w:val="Tabulka"/>
              <w:jc w:val="right"/>
            </w:pPr>
            <w:r>
              <w:t>500</w:t>
            </w:r>
          </w:p>
        </w:tc>
      </w:tr>
      <w:tr w:rsidR="008E4BDF" w:rsidRPr="009243D5" w14:paraId="4F5129A3" w14:textId="77777777" w:rsidTr="008E4BDF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8907" w14:textId="3E8185CE" w:rsidR="008E4BDF" w:rsidRPr="009243D5" w:rsidRDefault="00D36818" w:rsidP="004F0279">
            <w:pPr>
              <w:pStyle w:val="Tabulka"/>
            </w:pPr>
            <w:ins w:id="77" w:author="Word Document Comparison" w:date="2023-11-20T10:49:00Z">
              <w:r>
                <w:t>9.10</w:t>
              </w:r>
            </w:ins>
          </w:p>
        </w:tc>
        <w:tc>
          <w:tcPr>
            <w:tcW w:w="6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98F4" w14:textId="77777777" w:rsidR="008E4BDF" w:rsidRPr="009243D5" w:rsidRDefault="00514327" w:rsidP="004F0279">
            <w:pPr>
              <w:pStyle w:val="Tabulka"/>
            </w:pPr>
            <w:r>
              <w:t>Řidič nebo zaměstnanec dopravce ND neplní požadavky standardu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B8016" w14:textId="77777777" w:rsidR="008E4BDF" w:rsidRPr="009243D5" w:rsidRDefault="00514327" w:rsidP="004F0279">
            <w:pPr>
              <w:pStyle w:val="Tabulka"/>
            </w:pPr>
            <w:r>
              <w:t>10.5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DB5B8" w14:textId="77777777" w:rsidR="008E4BDF" w:rsidRPr="009243D5" w:rsidRDefault="00514327" w:rsidP="004F0279">
            <w:pPr>
              <w:pStyle w:val="Tabulka"/>
              <w:jc w:val="right"/>
            </w:pPr>
            <w:r>
              <w:t>500</w:t>
            </w:r>
          </w:p>
        </w:tc>
      </w:tr>
      <w:tr w:rsidR="008E4BDF" w:rsidRPr="009243D5" w14:paraId="0DB6111D" w14:textId="77777777" w:rsidTr="008E4BDF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72B3A" w14:textId="09F70722" w:rsidR="008E4BDF" w:rsidRPr="009243D5" w:rsidRDefault="00D36818" w:rsidP="004F0279">
            <w:pPr>
              <w:pStyle w:val="Tabulka"/>
            </w:pPr>
            <w:ins w:id="78" w:author="Word Document Comparison" w:date="2023-11-20T10:49:00Z">
              <w:r>
                <w:t>9.11</w:t>
              </w:r>
            </w:ins>
          </w:p>
        </w:tc>
        <w:tc>
          <w:tcPr>
            <w:tcW w:w="6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2482E" w14:textId="77777777" w:rsidR="008E4BDF" w:rsidRPr="009243D5" w:rsidRDefault="00514327" w:rsidP="004F0279">
            <w:pPr>
              <w:pStyle w:val="Tabulka"/>
            </w:pPr>
            <w:r>
              <w:t>Pracovník dopravce nesplnil požadavky standardu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7ED24" w14:textId="77777777" w:rsidR="008E4BDF" w:rsidRPr="009243D5" w:rsidRDefault="00514327" w:rsidP="004F0279">
            <w:pPr>
              <w:pStyle w:val="Tabulka"/>
            </w:pPr>
            <w:r>
              <w:t>10.6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17584" w14:textId="77777777" w:rsidR="008E4BDF" w:rsidRPr="009243D5" w:rsidRDefault="00514327" w:rsidP="004F0279">
            <w:pPr>
              <w:pStyle w:val="Tabulka"/>
              <w:jc w:val="right"/>
            </w:pPr>
            <w:r>
              <w:t>500</w:t>
            </w:r>
          </w:p>
        </w:tc>
      </w:tr>
      <w:tr w:rsidR="008E4BDF" w:rsidRPr="009243D5" w14:paraId="433B9105" w14:textId="77777777" w:rsidTr="008E4BDF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B35F1" w14:textId="64D947EA" w:rsidR="008E4BDF" w:rsidRPr="009243D5" w:rsidRDefault="00D36818" w:rsidP="004F0279">
            <w:pPr>
              <w:pStyle w:val="Tabulka"/>
            </w:pPr>
            <w:ins w:id="79" w:author="Word Document Comparison" w:date="2023-11-20T10:49:00Z">
              <w:r>
                <w:t>9.12</w:t>
              </w:r>
            </w:ins>
          </w:p>
        </w:tc>
        <w:tc>
          <w:tcPr>
            <w:tcW w:w="6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11F10" w14:textId="77777777" w:rsidR="008E4BDF" w:rsidRPr="009243D5" w:rsidRDefault="00514327" w:rsidP="004F0279">
            <w:pPr>
              <w:pStyle w:val="Tabulka"/>
            </w:pPr>
            <w:r>
              <w:t>Dopravce nevybavil pracovníky stejnokrojem dle požadavku standardu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91B7" w14:textId="77777777" w:rsidR="008E4BDF" w:rsidRPr="009243D5" w:rsidRDefault="00514327" w:rsidP="004F0279">
            <w:pPr>
              <w:pStyle w:val="Tabulka"/>
            </w:pPr>
            <w:r>
              <w:t>10.7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FD858" w14:textId="77777777" w:rsidR="008E4BDF" w:rsidRPr="009243D5" w:rsidRDefault="00514327" w:rsidP="004F0279">
            <w:pPr>
              <w:pStyle w:val="Tabulka"/>
              <w:jc w:val="right"/>
            </w:pPr>
            <w:r>
              <w:t>100000</w:t>
            </w:r>
          </w:p>
        </w:tc>
      </w:tr>
      <w:tr w:rsidR="008E4BDF" w:rsidRPr="009243D5" w14:paraId="019033CE" w14:textId="77777777" w:rsidTr="008E4BDF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7399E" w14:textId="7EA8CE6B" w:rsidR="008E4BDF" w:rsidRPr="009243D5" w:rsidRDefault="00D36818" w:rsidP="004F0279">
            <w:pPr>
              <w:pStyle w:val="Tabulka"/>
            </w:pPr>
            <w:ins w:id="80" w:author="Word Document Comparison" w:date="2023-11-20T10:49:00Z">
              <w:r>
                <w:t>9.13</w:t>
              </w:r>
            </w:ins>
          </w:p>
        </w:tc>
        <w:tc>
          <w:tcPr>
            <w:tcW w:w="6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A4334" w14:textId="77777777" w:rsidR="008E4BDF" w:rsidRPr="009243D5" w:rsidRDefault="00514327" w:rsidP="004F0279">
            <w:pPr>
              <w:pStyle w:val="Tabulka"/>
            </w:pPr>
            <w:r>
              <w:t xml:space="preserve">Zaměstnanec nebyl v rozporu s požadavky standardu oděn ve stejnokroji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115CD" w14:textId="77777777" w:rsidR="008E4BDF" w:rsidRPr="009243D5" w:rsidRDefault="00514327" w:rsidP="004F0279">
            <w:pPr>
              <w:pStyle w:val="Tabulka"/>
            </w:pPr>
            <w:r>
              <w:t>10.7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599A" w14:textId="77777777" w:rsidR="008E4BDF" w:rsidRPr="009243D5" w:rsidRDefault="00514327" w:rsidP="004F0279">
            <w:pPr>
              <w:pStyle w:val="Tabulka"/>
              <w:jc w:val="right"/>
            </w:pPr>
            <w:r>
              <w:t>500</w:t>
            </w:r>
          </w:p>
        </w:tc>
      </w:tr>
      <w:tr w:rsidR="00514327" w:rsidRPr="009243D5" w14:paraId="3DE79E21" w14:textId="77777777" w:rsidTr="00514327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0048F" w14:textId="2D03ED16" w:rsidR="00514327" w:rsidRPr="009243D5" w:rsidRDefault="00D36818" w:rsidP="004F0279">
            <w:pPr>
              <w:pStyle w:val="Tabulka"/>
            </w:pPr>
            <w:ins w:id="81" w:author="Word Document Comparison" w:date="2023-11-20T10:49:00Z">
              <w:r>
                <w:t>9.14</w:t>
              </w:r>
            </w:ins>
          </w:p>
        </w:tc>
        <w:tc>
          <w:tcPr>
            <w:tcW w:w="6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BA78F" w14:textId="77777777" w:rsidR="00514327" w:rsidRPr="009243D5" w:rsidRDefault="00514327" w:rsidP="004F0279">
            <w:pPr>
              <w:pStyle w:val="Tabulka"/>
            </w:pPr>
            <w:r>
              <w:t>Dopravce nezajistil školení zaměstnanců v rozporu se standardem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7F479" w14:textId="77777777" w:rsidR="00514327" w:rsidRPr="009243D5" w:rsidRDefault="00514327" w:rsidP="004F0279">
            <w:pPr>
              <w:pStyle w:val="Tabulka"/>
            </w:pPr>
            <w:r>
              <w:t>10.8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AE25" w14:textId="77777777" w:rsidR="00514327" w:rsidRPr="009243D5" w:rsidRDefault="00514327" w:rsidP="004F0279">
            <w:pPr>
              <w:pStyle w:val="Tabulka"/>
              <w:jc w:val="right"/>
            </w:pPr>
            <w:r>
              <w:t>30000</w:t>
            </w:r>
          </w:p>
        </w:tc>
      </w:tr>
    </w:tbl>
    <w:p w14:paraId="79AA25E9" w14:textId="77777777" w:rsidR="008E4BDF" w:rsidRPr="009243D5" w:rsidRDefault="008E4BDF" w:rsidP="008E4BDF">
      <w:pPr>
        <w:rPr>
          <w:lang w:eastAsia="x-none"/>
        </w:rPr>
      </w:pPr>
    </w:p>
    <w:p w14:paraId="0F7D5841" w14:textId="77777777" w:rsidR="004F4963" w:rsidRPr="009243D5" w:rsidRDefault="00566C35" w:rsidP="00566C35">
      <w:pPr>
        <w:pStyle w:val="Nadpis1"/>
        <w:rPr>
          <w:lang w:val="cs-CZ"/>
        </w:rPr>
      </w:pPr>
      <w:bookmarkStart w:id="82" w:name="_Toc501044363"/>
      <w:r w:rsidRPr="009243D5">
        <w:t>STANDARD PŘEPRAVNÍCH A MARKETINGOVÝCH PRŮZKUMŮ</w:t>
      </w:r>
      <w:bookmarkEnd w:id="82"/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6692"/>
        <w:gridCol w:w="1106"/>
        <w:gridCol w:w="1519"/>
      </w:tblGrid>
      <w:tr w:rsidR="00F273CD" w:rsidRPr="009243D5" w14:paraId="3DCFA4C2" w14:textId="77777777" w:rsidTr="001C12CA">
        <w:tc>
          <w:tcPr>
            <w:tcW w:w="606" w:type="dxa"/>
          </w:tcPr>
          <w:p w14:paraId="56AF6BC9" w14:textId="77777777" w:rsidR="00F273CD" w:rsidRPr="009243D5" w:rsidRDefault="00AB3093" w:rsidP="001C12CA">
            <w:pPr>
              <w:pStyle w:val="Tabulka"/>
            </w:pPr>
            <w:r w:rsidRPr="009243D5">
              <w:t>Bod</w:t>
            </w:r>
          </w:p>
        </w:tc>
        <w:tc>
          <w:tcPr>
            <w:tcW w:w="6692" w:type="dxa"/>
          </w:tcPr>
          <w:p w14:paraId="22C6E460" w14:textId="77777777" w:rsidR="00F273CD" w:rsidRPr="009243D5" w:rsidRDefault="00F273CD" w:rsidP="001C12CA">
            <w:pPr>
              <w:pStyle w:val="Tabulka"/>
            </w:pPr>
            <w:r w:rsidRPr="009243D5">
              <w:t>Nedostatek</w:t>
            </w:r>
          </w:p>
        </w:tc>
        <w:tc>
          <w:tcPr>
            <w:tcW w:w="1106" w:type="dxa"/>
          </w:tcPr>
          <w:p w14:paraId="4333EEFF" w14:textId="77777777" w:rsidR="00F273CD" w:rsidRPr="009243D5" w:rsidRDefault="00F273CD" w:rsidP="001C12CA">
            <w:pPr>
              <w:pStyle w:val="Tabulka"/>
            </w:pPr>
            <w:r w:rsidRPr="009243D5">
              <w:t>Článek standardu</w:t>
            </w:r>
          </w:p>
        </w:tc>
        <w:tc>
          <w:tcPr>
            <w:tcW w:w="1519" w:type="dxa"/>
          </w:tcPr>
          <w:p w14:paraId="3A64885A" w14:textId="77777777" w:rsidR="00F273CD" w:rsidRPr="009243D5" w:rsidRDefault="00F273CD" w:rsidP="00286FC7">
            <w:pPr>
              <w:pStyle w:val="Tabulka"/>
            </w:pPr>
            <w:r w:rsidRPr="009243D5">
              <w:t xml:space="preserve">Výše </w:t>
            </w:r>
            <w:r w:rsidR="00286FC7" w:rsidRPr="009243D5">
              <w:t>smluvní pokuty</w:t>
            </w:r>
          </w:p>
        </w:tc>
      </w:tr>
      <w:tr w:rsidR="00F273CD" w:rsidRPr="009243D5" w14:paraId="27500E06" w14:textId="77777777" w:rsidTr="001C12CA">
        <w:tc>
          <w:tcPr>
            <w:tcW w:w="606" w:type="dxa"/>
          </w:tcPr>
          <w:p w14:paraId="61F08BED" w14:textId="77777777" w:rsidR="00F273CD" w:rsidRPr="009243D5" w:rsidRDefault="00FD3CA5" w:rsidP="001C12CA">
            <w:pPr>
              <w:pStyle w:val="Tabulka"/>
            </w:pPr>
            <w:r>
              <w:t>10</w:t>
            </w:r>
            <w:r w:rsidR="00514327">
              <w:t>.1</w:t>
            </w:r>
          </w:p>
        </w:tc>
        <w:tc>
          <w:tcPr>
            <w:tcW w:w="6692" w:type="dxa"/>
          </w:tcPr>
          <w:p w14:paraId="6435010D" w14:textId="77777777" w:rsidR="00F273CD" w:rsidRPr="009243D5" w:rsidRDefault="00F273CD" w:rsidP="001C12CA">
            <w:pPr>
              <w:pStyle w:val="Tabulka"/>
            </w:pPr>
            <w:r w:rsidRPr="009243D5">
              <w:t>Dopravce neprov</w:t>
            </w:r>
            <w:r w:rsidR="004B6838" w:rsidRPr="009243D5">
              <w:t xml:space="preserve">edl průzkum dle požadavků standardu; </w:t>
            </w:r>
            <w:r w:rsidR="009C4B48" w:rsidRPr="009243D5">
              <w:t xml:space="preserve">smluvní pokuta </w:t>
            </w:r>
            <w:r w:rsidR="004B6838" w:rsidRPr="009243D5">
              <w:t>za každý případ</w:t>
            </w:r>
            <w:r w:rsidR="00856A7B">
              <w:t xml:space="preserve"> (nevztahuje se na drobná pochybení v záznamech z průzkumu)</w:t>
            </w:r>
          </w:p>
        </w:tc>
        <w:tc>
          <w:tcPr>
            <w:tcW w:w="1106" w:type="dxa"/>
          </w:tcPr>
          <w:p w14:paraId="60763686" w14:textId="77777777" w:rsidR="00F273CD" w:rsidRPr="009243D5" w:rsidRDefault="004B6838" w:rsidP="001C12CA">
            <w:pPr>
              <w:pStyle w:val="Tabulka"/>
            </w:pPr>
            <w:r w:rsidRPr="009243D5">
              <w:t>1</w:t>
            </w:r>
            <w:r w:rsidR="00FD3CA5">
              <w:t>1</w:t>
            </w:r>
          </w:p>
        </w:tc>
        <w:tc>
          <w:tcPr>
            <w:tcW w:w="1519" w:type="dxa"/>
          </w:tcPr>
          <w:p w14:paraId="3216949D" w14:textId="77777777" w:rsidR="00F273CD" w:rsidRPr="009243D5" w:rsidRDefault="004B6838" w:rsidP="001C12CA">
            <w:pPr>
              <w:pStyle w:val="Tabulka"/>
              <w:jc w:val="right"/>
            </w:pPr>
            <w:r w:rsidRPr="009243D5">
              <w:t>100000</w:t>
            </w:r>
          </w:p>
        </w:tc>
      </w:tr>
      <w:tr w:rsidR="00F273CD" w:rsidRPr="009243D5" w14:paraId="4C0CE1EA" w14:textId="77777777" w:rsidTr="001C12CA">
        <w:tc>
          <w:tcPr>
            <w:tcW w:w="606" w:type="dxa"/>
          </w:tcPr>
          <w:p w14:paraId="4536BE7E" w14:textId="77777777" w:rsidR="00F273CD" w:rsidRPr="009243D5" w:rsidRDefault="00FD3CA5" w:rsidP="001C12CA">
            <w:pPr>
              <w:pStyle w:val="Tabulka"/>
            </w:pPr>
            <w:r>
              <w:t>10</w:t>
            </w:r>
            <w:r w:rsidR="00514327">
              <w:t>.2</w:t>
            </w:r>
          </w:p>
        </w:tc>
        <w:tc>
          <w:tcPr>
            <w:tcW w:w="6692" w:type="dxa"/>
          </w:tcPr>
          <w:p w14:paraId="6036B818" w14:textId="77777777" w:rsidR="00F273CD" w:rsidRPr="009243D5" w:rsidRDefault="004B6838" w:rsidP="004B6838">
            <w:pPr>
              <w:pStyle w:val="Tabulka"/>
            </w:pPr>
            <w:r w:rsidRPr="009243D5">
              <w:t xml:space="preserve">Dopravce nedodal výstupy průzkumů dle požadavků standardu; </w:t>
            </w:r>
            <w:r w:rsidR="009C4B48" w:rsidRPr="009243D5">
              <w:t xml:space="preserve">smluvní pokuta </w:t>
            </w:r>
            <w:r w:rsidRPr="009243D5">
              <w:t>za každý</w:t>
            </w:r>
            <w:r w:rsidR="00F10E28" w:rsidRPr="009243D5">
              <w:t xml:space="preserve"> i</w:t>
            </w:r>
            <w:r w:rsidRPr="009243D5">
              <w:t xml:space="preserve"> </w:t>
            </w:r>
            <w:r w:rsidR="00283E98" w:rsidRPr="009243D5">
              <w:t xml:space="preserve">započatý </w:t>
            </w:r>
            <w:r w:rsidRPr="009243D5">
              <w:t>den trvání skutečnosti</w:t>
            </w:r>
          </w:p>
        </w:tc>
        <w:tc>
          <w:tcPr>
            <w:tcW w:w="1106" w:type="dxa"/>
          </w:tcPr>
          <w:p w14:paraId="2E416622" w14:textId="77777777" w:rsidR="00F273CD" w:rsidRPr="009243D5" w:rsidRDefault="004B6838" w:rsidP="001C12CA">
            <w:pPr>
              <w:pStyle w:val="Tabulka"/>
            </w:pPr>
            <w:r w:rsidRPr="009243D5">
              <w:t>1</w:t>
            </w:r>
            <w:r w:rsidR="00FD3CA5">
              <w:t>1</w:t>
            </w:r>
          </w:p>
        </w:tc>
        <w:tc>
          <w:tcPr>
            <w:tcW w:w="1519" w:type="dxa"/>
          </w:tcPr>
          <w:p w14:paraId="1DF7F208" w14:textId="77777777" w:rsidR="00F273CD" w:rsidRPr="009243D5" w:rsidRDefault="004B6838" w:rsidP="001C12CA">
            <w:pPr>
              <w:pStyle w:val="Tabulka"/>
              <w:jc w:val="right"/>
            </w:pPr>
            <w:r w:rsidRPr="009243D5">
              <w:t>10000</w:t>
            </w:r>
          </w:p>
        </w:tc>
      </w:tr>
      <w:tr w:rsidR="00F273CD" w:rsidRPr="009243D5" w14:paraId="6055FFD6" w14:textId="77777777" w:rsidTr="001C12CA">
        <w:tc>
          <w:tcPr>
            <w:tcW w:w="606" w:type="dxa"/>
          </w:tcPr>
          <w:p w14:paraId="2543B303" w14:textId="77777777" w:rsidR="00F273CD" w:rsidRPr="009243D5" w:rsidRDefault="00FD3CA5" w:rsidP="001C12CA">
            <w:pPr>
              <w:pStyle w:val="Tabulka"/>
            </w:pPr>
            <w:r>
              <w:t>10</w:t>
            </w:r>
            <w:r w:rsidR="00514327">
              <w:t>.3</w:t>
            </w:r>
          </w:p>
        </w:tc>
        <w:tc>
          <w:tcPr>
            <w:tcW w:w="6692" w:type="dxa"/>
          </w:tcPr>
          <w:p w14:paraId="31374E3C" w14:textId="77777777" w:rsidR="00F273CD" w:rsidRPr="009243D5" w:rsidRDefault="004B6838" w:rsidP="004B6838">
            <w:pPr>
              <w:pStyle w:val="Tabulka"/>
            </w:pPr>
            <w:r w:rsidRPr="009243D5">
              <w:t xml:space="preserve">Dopravce neumožnil provádění průzkumů KORDIS dle požadavků standardu; </w:t>
            </w:r>
            <w:r w:rsidR="009C4B48" w:rsidRPr="009243D5">
              <w:t xml:space="preserve">smluvní pokuta </w:t>
            </w:r>
            <w:r w:rsidRPr="009243D5">
              <w:t>za každý případ</w:t>
            </w:r>
          </w:p>
        </w:tc>
        <w:tc>
          <w:tcPr>
            <w:tcW w:w="1106" w:type="dxa"/>
          </w:tcPr>
          <w:p w14:paraId="31C12CF6" w14:textId="77777777" w:rsidR="00F273CD" w:rsidRPr="009243D5" w:rsidRDefault="004B6838" w:rsidP="001C12CA">
            <w:pPr>
              <w:pStyle w:val="Tabulka"/>
            </w:pPr>
            <w:r w:rsidRPr="009243D5">
              <w:t>1</w:t>
            </w:r>
            <w:r w:rsidR="00FD3CA5">
              <w:t>1</w:t>
            </w:r>
          </w:p>
        </w:tc>
        <w:tc>
          <w:tcPr>
            <w:tcW w:w="1519" w:type="dxa"/>
          </w:tcPr>
          <w:p w14:paraId="5AE6B90D" w14:textId="77777777" w:rsidR="00F273CD" w:rsidRPr="009243D5" w:rsidRDefault="004B6838" w:rsidP="001C12CA">
            <w:pPr>
              <w:pStyle w:val="Tabulka"/>
              <w:jc w:val="right"/>
            </w:pPr>
            <w:r w:rsidRPr="009243D5">
              <w:t>100000</w:t>
            </w:r>
          </w:p>
        </w:tc>
      </w:tr>
    </w:tbl>
    <w:p w14:paraId="5E44A5F5" w14:textId="77777777" w:rsidR="00F273CD" w:rsidRPr="009243D5" w:rsidRDefault="00F273CD" w:rsidP="00F273CD">
      <w:pPr>
        <w:rPr>
          <w:lang w:eastAsia="x-none"/>
        </w:rPr>
      </w:pPr>
    </w:p>
    <w:p w14:paraId="0A9F9374" w14:textId="77777777" w:rsidR="00566C35" w:rsidRPr="009243D5" w:rsidRDefault="00566C35" w:rsidP="00566C35">
      <w:pPr>
        <w:pStyle w:val="Nadpis1"/>
      </w:pPr>
      <w:bookmarkStart w:id="83" w:name="_Toc501044364"/>
      <w:r w:rsidRPr="009243D5">
        <w:t>STANDARD VZTAHU K ZÁKAZNÍKŮM</w:t>
      </w:r>
      <w:bookmarkEnd w:id="83"/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"/>
        <w:gridCol w:w="6594"/>
        <w:gridCol w:w="1106"/>
        <w:gridCol w:w="1506"/>
      </w:tblGrid>
      <w:tr w:rsidR="009243D5" w:rsidRPr="009243D5" w14:paraId="651134FC" w14:textId="77777777" w:rsidTr="00C83A54">
        <w:tc>
          <w:tcPr>
            <w:tcW w:w="717" w:type="dxa"/>
          </w:tcPr>
          <w:p w14:paraId="26E88EC0" w14:textId="77777777" w:rsidR="004B6838" w:rsidRPr="009243D5" w:rsidRDefault="00AB3093" w:rsidP="001C12CA">
            <w:pPr>
              <w:pStyle w:val="Tabulka"/>
            </w:pPr>
            <w:r w:rsidRPr="009243D5">
              <w:t>Bod</w:t>
            </w:r>
          </w:p>
        </w:tc>
        <w:tc>
          <w:tcPr>
            <w:tcW w:w="6594" w:type="dxa"/>
          </w:tcPr>
          <w:p w14:paraId="42B92BC6" w14:textId="77777777" w:rsidR="004B6838" w:rsidRPr="009243D5" w:rsidRDefault="004B6838" w:rsidP="001C12CA">
            <w:pPr>
              <w:pStyle w:val="Tabulka"/>
            </w:pPr>
            <w:r w:rsidRPr="009243D5">
              <w:t>Nedostatek</w:t>
            </w:r>
          </w:p>
        </w:tc>
        <w:tc>
          <w:tcPr>
            <w:tcW w:w="1106" w:type="dxa"/>
          </w:tcPr>
          <w:p w14:paraId="54D12478" w14:textId="77777777" w:rsidR="004B6838" w:rsidRPr="009243D5" w:rsidRDefault="004B6838" w:rsidP="001C12CA">
            <w:pPr>
              <w:pStyle w:val="Tabulka"/>
            </w:pPr>
            <w:r w:rsidRPr="009243D5">
              <w:t>Článek standardu</w:t>
            </w:r>
          </w:p>
        </w:tc>
        <w:tc>
          <w:tcPr>
            <w:tcW w:w="1506" w:type="dxa"/>
          </w:tcPr>
          <w:p w14:paraId="7670EBC1" w14:textId="77777777" w:rsidR="004B6838" w:rsidRPr="009243D5" w:rsidRDefault="004B6838" w:rsidP="009C4B48">
            <w:pPr>
              <w:pStyle w:val="Tabulka"/>
            </w:pPr>
            <w:r w:rsidRPr="009243D5">
              <w:t xml:space="preserve">Výše </w:t>
            </w:r>
            <w:r w:rsidR="009C4B48" w:rsidRPr="009243D5">
              <w:t xml:space="preserve">smluvní pokuty </w:t>
            </w:r>
            <w:r w:rsidR="0001594B" w:rsidRPr="009243D5">
              <w:rPr>
                <w:rStyle w:val="Znakapoznpodarou"/>
              </w:rPr>
              <w:footnoteReference w:id="5"/>
            </w:r>
          </w:p>
        </w:tc>
      </w:tr>
      <w:tr w:rsidR="009243D5" w:rsidRPr="009243D5" w14:paraId="2353203F" w14:textId="77777777" w:rsidTr="00C83A54">
        <w:tc>
          <w:tcPr>
            <w:tcW w:w="717" w:type="dxa"/>
          </w:tcPr>
          <w:p w14:paraId="602A9AB6" w14:textId="77777777" w:rsidR="009334C2" w:rsidRPr="009243D5" w:rsidRDefault="00AB3093" w:rsidP="001C12CA">
            <w:pPr>
              <w:pStyle w:val="Tabulka"/>
            </w:pPr>
            <w:r w:rsidRPr="009243D5">
              <w:t>1</w:t>
            </w:r>
            <w:r w:rsidR="00FD3CA5">
              <w:t>1</w:t>
            </w:r>
            <w:r w:rsidRPr="009243D5">
              <w:t>.1</w:t>
            </w:r>
          </w:p>
        </w:tc>
        <w:tc>
          <w:tcPr>
            <w:tcW w:w="6594" w:type="dxa"/>
          </w:tcPr>
          <w:p w14:paraId="5D7E18EC" w14:textId="77777777" w:rsidR="009334C2" w:rsidRPr="009243D5" w:rsidRDefault="009334C2" w:rsidP="001D1699">
            <w:pPr>
              <w:pStyle w:val="Tabulka"/>
            </w:pPr>
            <w:r w:rsidRPr="009243D5">
              <w:t xml:space="preserve">Jakékoli porušení </w:t>
            </w:r>
            <w:r w:rsidR="001D1699" w:rsidRPr="009243D5">
              <w:t>čl. 1</w:t>
            </w:r>
            <w:r w:rsidR="00FD3CA5">
              <w:t>2</w:t>
            </w:r>
            <w:r w:rsidR="001D1699" w:rsidRPr="009243D5">
              <w:t xml:space="preserve"> </w:t>
            </w:r>
            <w:r w:rsidRPr="009243D5">
              <w:t>standardu s výjimkou níže vyjmenovaných</w:t>
            </w:r>
          </w:p>
        </w:tc>
        <w:tc>
          <w:tcPr>
            <w:tcW w:w="1106" w:type="dxa"/>
          </w:tcPr>
          <w:p w14:paraId="498F09A6" w14:textId="77777777" w:rsidR="009334C2" w:rsidRPr="009243D5" w:rsidRDefault="009334C2" w:rsidP="001C12CA">
            <w:pPr>
              <w:pStyle w:val="Tabulka"/>
            </w:pPr>
            <w:r w:rsidRPr="009243D5">
              <w:t>1</w:t>
            </w:r>
            <w:r w:rsidR="00FD3CA5">
              <w:t>2</w:t>
            </w:r>
          </w:p>
        </w:tc>
        <w:tc>
          <w:tcPr>
            <w:tcW w:w="1506" w:type="dxa"/>
          </w:tcPr>
          <w:p w14:paraId="0F71FF12" w14:textId="77777777" w:rsidR="009334C2" w:rsidRPr="009243D5" w:rsidRDefault="009334C2" w:rsidP="001C12CA">
            <w:pPr>
              <w:pStyle w:val="Tabulka"/>
              <w:jc w:val="right"/>
            </w:pPr>
            <w:r w:rsidRPr="009243D5">
              <w:t>5000</w:t>
            </w:r>
          </w:p>
        </w:tc>
      </w:tr>
      <w:tr w:rsidR="00EB10C1" w:rsidRPr="009243D5" w:rsidDel="00AB5DC6" w14:paraId="5C6742B5" w14:textId="77777777" w:rsidTr="00FF10C4">
        <w:tc>
          <w:tcPr>
            <w:tcW w:w="717" w:type="dxa"/>
            <w:shd w:val="clear" w:color="auto" w:fill="auto"/>
          </w:tcPr>
          <w:p w14:paraId="4708C809" w14:textId="77777777" w:rsidR="00EB10C1" w:rsidRPr="00FF10C4" w:rsidDel="00AB5DC6" w:rsidRDefault="00871689" w:rsidP="00EB10C1">
            <w:pPr>
              <w:pStyle w:val="Tabulka"/>
            </w:pPr>
            <w:r w:rsidRPr="00FF10C4">
              <w:t>1</w:t>
            </w:r>
            <w:r w:rsidR="00FD3CA5">
              <w:t>1</w:t>
            </w:r>
            <w:r w:rsidRPr="00FF10C4">
              <w:t>.2</w:t>
            </w:r>
          </w:p>
        </w:tc>
        <w:tc>
          <w:tcPr>
            <w:tcW w:w="6594" w:type="dxa"/>
            <w:shd w:val="clear" w:color="auto" w:fill="auto"/>
          </w:tcPr>
          <w:p w14:paraId="36EECF1F" w14:textId="77777777" w:rsidR="00EB10C1" w:rsidRPr="00FF10C4" w:rsidDel="00AB5DC6" w:rsidRDefault="00EB10C1" w:rsidP="00EB10C1">
            <w:pPr>
              <w:pStyle w:val="Tabulka"/>
            </w:pPr>
            <w:r w:rsidRPr="00FF10C4">
              <w:t>Dopravce nesplnil požadavky standardu na přepravu handicapovaných osob a hromadných výprav</w:t>
            </w:r>
          </w:p>
        </w:tc>
        <w:tc>
          <w:tcPr>
            <w:tcW w:w="1106" w:type="dxa"/>
          </w:tcPr>
          <w:p w14:paraId="028CA78A" w14:textId="77777777" w:rsidR="00EB10C1" w:rsidRPr="009243D5" w:rsidDel="00AB5DC6" w:rsidRDefault="00871689" w:rsidP="00EB10C1">
            <w:pPr>
              <w:pStyle w:val="Tabulka"/>
            </w:pPr>
            <w:r>
              <w:t>1</w:t>
            </w:r>
            <w:r w:rsidR="00FD3CA5">
              <w:t>2</w:t>
            </w:r>
            <w:r>
              <w:t>.1</w:t>
            </w:r>
          </w:p>
        </w:tc>
        <w:tc>
          <w:tcPr>
            <w:tcW w:w="1506" w:type="dxa"/>
          </w:tcPr>
          <w:p w14:paraId="6904135A" w14:textId="77777777" w:rsidR="00EB10C1" w:rsidRPr="009243D5" w:rsidDel="00AB5DC6" w:rsidRDefault="009F4192" w:rsidP="00EB10C1">
            <w:pPr>
              <w:pStyle w:val="Tabulka"/>
              <w:jc w:val="right"/>
            </w:pPr>
            <w:r>
              <w:t>2</w:t>
            </w:r>
            <w:r w:rsidR="00EB10C1" w:rsidRPr="009243D5">
              <w:t>000</w:t>
            </w:r>
          </w:p>
        </w:tc>
      </w:tr>
      <w:tr w:rsidR="00EB10C1" w:rsidRPr="009243D5" w14:paraId="4E6B83BF" w14:textId="77777777" w:rsidTr="00FF10C4">
        <w:tc>
          <w:tcPr>
            <w:tcW w:w="717" w:type="dxa"/>
            <w:shd w:val="clear" w:color="auto" w:fill="auto"/>
          </w:tcPr>
          <w:p w14:paraId="0076F086" w14:textId="77777777" w:rsidR="00EB10C1" w:rsidRPr="00FF10C4" w:rsidRDefault="00871689" w:rsidP="00EB10C1">
            <w:pPr>
              <w:pStyle w:val="Tabulka"/>
            </w:pPr>
            <w:r w:rsidRPr="00FF10C4">
              <w:t>1</w:t>
            </w:r>
            <w:r w:rsidR="00FD3CA5">
              <w:t>1</w:t>
            </w:r>
            <w:r w:rsidRPr="00FF10C4">
              <w:t>.3</w:t>
            </w:r>
          </w:p>
        </w:tc>
        <w:tc>
          <w:tcPr>
            <w:tcW w:w="6594" w:type="dxa"/>
            <w:shd w:val="clear" w:color="auto" w:fill="auto"/>
          </w:tcPr>
          <w:p w14:paraId="6DF60531" w14:textId="77777777" w:rsidR="00EB10C1" w:rsidRPr="00FF10C4" w:rsidDel="00C83A54" w:rsidRDefault="00EB10C1" w:rsidP="00EB10C1">
            <w:pPr>
              <w:pStyle w:val="Tabulka"/>
            </w:pPr>
            <w:r w:rsidRPr="00FF10C4">
              <w:t>Dopravce nesplnil požadavky standardu na propagaci a podporu využívání IDS JMK s výjimkou bodu 1</w:t>
            </w:r>
            <w:r w:rsidR="00FD3CA5">
              <w:t>1</w:t>
            </w:r>
            <w:r w:rsidRPr="00FF10C4">
              <w:t>.</w:t>
            </w:r>
            <w:r w:rsidR="00871689" w:rsidRPr="00FF10C4">
              <w:t>4</w:t>
            </w:r>
          </w:p>
        </w:tc>
        <w:tc>
          <w:tcPr>
            <w:tcW w:w="1106" w:type="dxa"/>
          </w:tcPr>
          <w:p w14:paraId="123211B4" w14:textId="77777777" w:rsidR="00EB10C1" w:rsidRPr="009243D5" w:rsidRDefault="00871689" w:rsidP="00EB10C1">
            <w:pPr>
              <w:pStyle w:val="Tabulka"/>
            </w:pPr>
            <w:r>
              <w:t>1</w:t>
            </w:r>
            <w:r w:rsidR="00FD3CA5">
              <w:t>2</w:t>
            </w:r>
            <w:r>
              <w:t>.2</w:t>
            </w:r>
          </w:p>
        </w:tc>
        <w:tc>
          <w:tcPr>
            <w:tcW w:w="1506" w:type="dxa"/>
          </w:tcPr>
          <w:p w14:paraId="25DDF0CC" w14:textId="77777777" w:rsidR="00EB10C1" w:rsidRPr="009243D5" w:rsidDel="00C83A54" w:rsidRDefault="009F4192" w:rsidP="00EB10C1">
            <w:pPr>
              <w:pStyle w:val="Tabulka"/>
              <w:jc w:val="right"/>
            </w:pPr>
            <w:r>
              <w:t>10</w:t>
            </w:r>
            <w:r w:rsidR="00EB10C1" w:rsidRPr="009243D5">
              <w:t>000</w:t>
            </w:r>
          </w:p>
        </w:tc>
      </w:tr>
      <w:tr w:rsidR="00EB10C1" w:rsidRPr="009243D5" w14:paraId="56A55E30" w14:textId="77777777" w:rsidTr="00FF10C4">
        <w:tc>
          <w:tcPr>
            <w:tcW w:w="717" w:type="dxa"/>
            <w:shd w:val="clear" w:color="auto" w:fill="auto"/>
          </w:tcPr>
          <w:p w14:paraId="0DAA14BA" w14:textId="77777777" w:rsidR="00EB10C1" w:rsidRPr="00FF10C4" w:rsidRDefault="00871689" w:rsidP="00EB10C1">
            <w:pPr>
              <w:pStyle w:val="Tabulka"/>
            </w:pPr>
            <w:r w:rsidRPr="00FF10C4">
              <w:t>1</w:t>
            </w:r>
            <w:r w:rsidR="00FD3CA5">
              <w:t>1</w:t>
            </w:r>
            <w:r w:rsidRPr="00FF10C4">
              <w:t>.4</w:t>
            </w:r>
          </w:p>
        </w:tc>
        <w:tc>
          <w:tcPr>
            <w:tcW w:w="6594" w:type="dxa"/>
            <w:shd w:val="clear" w:color="auto" w:fill="auto"/>
          </w:tcPr>
          <w:p w14:paraId="50E9CAFB" w14:textId="77777777" w:rsidR="00EB10C1" w:rsidRPr="00FF10C4" w:rsidDel="00C83A54" w:rsidRDefault="00EB10C1" w:rsidP="00EB10C1">
            <w:pPr>
              <w:pStyle w:val="Tabulka"/>
            </w:pPr>
            <w:r w:rsidRPr="00FF10C4">
              <w:t xml:space="preserve">Dopravce nesplnil požadavky </w:t>
            </w:r>
            <w:r w:rsidR="00FF10C4" w:rsidRPr="00FF10C4">
              <w:t>standardu na propagaci a podporu využívání IDS JMK</w:t>
            </w:r>
            <w:r w:rsidRPr="00FF10C4">
              <w:t xml:space="preserve"> z důvodu pochybení zaměstnance</w:t>
            </w:r>
          </w:p>
        </w:tc>
        <w:tc>
          <w:tcPr>
            <w:tcW w:w="1106" w:type="dxa"/>
          </w:tcPr>
          <w:p w14:paraId="341CEDDB" w14:textId="77777777" w:rsidR="00EB10C1" w:rsidRPr="009243D5" w:rsidRDefault="00871689" w:rsidP="00EB10C1">
            <w:pPr>
              <w:pStyle w:val="Tabulka"/>
            </w:pPr>
            <w:r>
              <w:t>1</w:t>
            </w:r>
            <w:r w:rsidR="00FD3CA5">
              <w:t>2</w:t>
            </w:r>
            <w:r>
              <w:t>.2</w:t>
            </w:r>
          </w:p>
        </w:tc>
        <w:tc>
          <w:tcPr>
            <w:tcW w:w="1506" w:type="dxa"/>
          </w:tcPr>
          <w:p w14:paraId="54DDA8E6" w14:textId="77777777" w:rsidR="00EB10C1" w:rsidRPr="009243D5" w:rsidDel="00C83A54" w:rsidRDefault="00EB10C1" w:rsidP="00EB10C1">
            <w:pPr>
              <w:pStyle w:val="Tabulka"/>
              <w:jc w:val="right"/>
            </w:pPr>
            <w:r w:rsidRPr="009243D5">
              <w:t>500</w:t>
            </w:r>
          </w:p>
        </w:tc>
      </w:tr>
      <w:tr w:rsidR="00EB10C1" w:rsidRPr="009243D5" w14:paraId="034C9D9A" w14:textId="77777777" w:rsidTr="00FF10C4">
        <w:tc>
          <w:tcPr>
            <w:tcW w:w="717" w:type="dxa"/>
            <w:shd w:val="clear" w:color="auto" w:fill="auto"/>
          </w:tcPr>
          <w:p w14:paraId="211B4117" w14:textId="77777777" w:rsidR="00EB10C1" w:rsidRPr="00FF10C4" w:rsidRDefault="00871689" w:rsidP="00EB10C1">
            <w:pPr>
              <w:pStyle w:val="Tabulka"/>
            </w:pPr>
            <w:r w:rsidRPr="00FF10C4">
              <w:t>1</w:t>
            </w:r>
            <w:r w:rsidR="00FD3CA5">
              <w:t>1</w:t>
            </w:r>
            <w:r w:rsidRPr="00FF10C4">
              <w:t>.5</w:t>
            </w:r>
          </w:p>
        </w:tc>
        <w:tc>
          <w:tcPr>
            <w:tcW w:w="6594" w:type="dxa"/>
            <w:shd w:val="clear" w:color="auto" w:fill="auto"/>
          </w:tcPr>
          <w:p w14:paraId="2D9CC72E" w14:textId="77777777" w:rsidR="00EB10C1" w:rsidRPr="00FF10C4" w:rsidDel="00C83A54" w:rsidRDefault="00EB10C1" w:rsidP="00EB10C1">
            <w:pPr>
              <w:pStyle w:val="Tabulka"/>
            </w:pPr>
            <w:r w:rsidRPr="00FF10C4">
              <w:t>Dopravce nesplnil požadavky standardu na kompenzaci cestujícím</w:t>
            </w:r>
          </w:p>
        </w:tc>
        <w:tc>
          <w:tcPr>
            <w:tcW w:w="1106" w:type="dxa"/>
          </w:tcPr>
          <w:p w14:paraId="7291EF8C" w14:textId="77777777" w:rsidR="00EB10C1" w:rsidRPr="009243D5" w:rsidRDefault="00871689" w:rsidP="00EB10C1">
            <w:pPr>
              <w:pStyle w:val="Tabulka"/>
            </w:pPr>
            <w:r>
              <w:t>1</w:t>
            </w:r>
            <w:r w:rsidR="00FD3CA5">
              <w:t>2</w:t>
            </w:r>
            <w:r>
              <w:t>.3</w:t>
            </w:r>
          </w:p>
        </w:tc>
        <w:tc>
          <w:tcPr>
            <w:tcW w:w="1506" w:type="dxa"/>
          </w:tcPr>
          <w:p w14:paraId="639FC4C5" w14:textId="77777777" w:rsidR="00EB10C1" w:rsidRPr="009243D5" w:rsidDel="00C83A54" w:rsidRDefault="00EB10C1" w:rsidP="00EB10C1">
            <w:pPr>
              <w:pStyle w:val="Tabulka"/>
              <w:jc w:val="right"/>
            </w:pPr>
            <w:r w:rsidRPr="009243D5">
              <w:t>2000</w:t>
            </w:r>
          </w:p>
        </w:tc>
      </w:tr>
    </w:tbl>
    <w:p w14:paraId="2D46BCDE" w14:textId="77777777" w:rsidR="00566C35" w:rsidRPr="009243D5" w:rsidRDefault="00566C35" w:rsidP="00566C35">
      <w:pPr>
        <w:rPr>
          <w:lang w:eastAsia="x-none"/>
        </w:rPr>
      </w:pPr>
    </w:p>
    <w:sectPr w:rsidR="00566C35" w:rsidRPr="009243D5" w:rsidSect="000F396F">
      <w:headerReference w:type="default" r:id="rId8"/>
      <w:footerReference w:type="default" r:id="rId9"/>
      <w:type w:val="continuous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C1FF2" w14:textId="77777777" w:rsidR="00E4240C" w:rsidRDefault="00E4240C">
      <w:r>
        <w:separator/>
      </w:r>
    </w:p>
  </w:endnote>
  <w:endnote w:type="continuationSeparator" w:id="0">
    <w:p w14:paraId="24D65752" w14:textId="77777777" w:rsidR="00E4240C" w:rsidRDefault="00E4240C">
      <w:r>
        <w:continuationSeparator/>
      </w:r>
    </w:p>
  </w:endnote>
  <w:endnote w:type="continuationNotice" w:id="1">
    <w:p w14:paraId="3FCA9182" w14:textId="77777777" w:rsidR="00E4240C" w:rsidRDefault="00E4240C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1C38F" w14:textId="77777777" w:rsidR="00C83A54" w:rsidRDefault="00C83A54" w:rsidP="00EC0659">
    <w:pPr>
      <w:pStyle w:val="Zpat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C511D6">
      <w:rPr>
        <w:rStyle w:val="slostrnky"/>
        <w:noProof/>
      </w:rPr>
      <w:t>6</w:t>
    </w:r>
    <w:r>
      <w:rPr>
        <w:rStyle w:val="slostrnky"/>
      </w:rPr>
      <w:fldChar w:fldCharType="end"/>
    </w:r>
    <w:r>
      <w:rPr>
        <w:rStyle w:val="slostrnky"/>
      </w:rPr>
      <w:t xml:space="preserve"> /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C511D6">
      <w:rPr>
        <w:rStyle w:val="slostrnky"/>
        <w:noProof/>
      </w:rPr>
      <w:t>9</w:t>
    </w:r>
    <w:r>
      <w:rPr>
        <w:rStyle w:val="slostrnky"/>
      </w:rPr>
      <w:fldChar w:fldCharType="end"/>
    </w:r>
  </w:p>
  <w:p w14:paraId="50780610" w14:textId="77777777" w:rsidR="00C83A54" w:rsidRDefault="00C83A5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17123" w14:textId="77777777" w:rsidR="00E4240C" w:rsidRDefault="00E4240C">
      <w:r>
        <w:separator/>
      </w:r>
    </w:p>
  </w:footnote>
  <w:footnote w:type="continuationSeparator" w:id="0">
    <w:p w14:paraId="46C4745D" w14:textId="77777777" w:rsidR="00E4240C" w:rsidRDefault="00E4240C">
      <w:r>
        <w:continuationSeparator/>
      </w:r>
    </w:p>
  </w:footnote>
  <w:footnote w:type="continuationNotice" w:id="1">
    <w:p w14:paraId="10F56331" w14:textId="77777777" w:rsidR="00E4240C" w:rsidRDefault="00E4240C">
      <w:pPr>
        <w:spacing w:before="0" w:after="0"/>
      </w:pPr>
    </w:p>
  </w:footnote>
  <w:footnote w:id="2">
    <w:p w14:paraId="58B242A2" w14:textId="77777777" w:rsidR="00C83A54" w:rsidRPr="009725F0" w:rsidRDefault="00C83A54" w:rsidP="000F396F">
      <w:pPr>
        <w:pStyle w:val="Textpoznpodarou"/>
        <w:ind w:left="-357" w:right="-289"/>
        <w:rPr>
          <w:szCs w:val="12"/>
        </w:rPr>
      </w:pPr>
      <w:r w:rsidRPr="009725F0">
        <w:rPr>
          <w:rStyle w:val="Znakapoznpodarou"/>
          <w:szCs w:val="12"/>
        </w:rPr>
        <w:footnoteRef/>
      </w:r>
      <w:r w:rsidRPr="009725F0">
        <w:rPr>
          <w:szCs w:val="12"/>
        </w:rPr>
        <w:t xml:space="preserve"> Za každý případ v</w:t>
      </w:r>
      <w:r>
        <w:rPr>
          <w:szCs w:val="12"/>
        </w:rPr>
        <w:t> </w:t>
      </w:r>
      <w:r w:rsidRPr="009725F0">
        <w:rPr>
          <w:szCs w:val="12"/>
        </w:rPr>
        <w:t>Kč</w:t>
      </w:r>
      <w:r>
        <w:rPr>
          <w:szCs w:val="12"/>
        </w:rPr>
        <w:t>. Smluvní pokutu lze udělit i opakovaně.</w:t>
      </w:r>
    </w:p>
  </w:footnote>
  <w:footnote w:id="3">
    <w:p w14:paraId="49B317FE" w14:textId="77777777" w:rsidR="00C83A54" w:rsidRPr="009725F0" w:rsidRDefault="00C83A54" w:rsidP="0059773A">
      <w:pPr>
        <w:pStyle w:val="Textpoznpodarou"/>
        <w:ind w:left="-357" w:right="-289"/>
        <w:rPr>
          <w:szCs w:val="12"/>
        </w:rPr>
      </w:pPr>
      <w:r w:rsidRPr="009725F0">
        <w:rPr>
          <w:rStyle w:val="Znakapoznpodarou"/>
          <w:szCs w:val="12"/>
        </w:rPr>
        <w:footnoteRef/>
      </w:r>
      <w:r w:rsidRPr="009725F0">
        <w:rPr>
          <w:szCs w:val="12"/>
        </w:rPr>
        <w:t xml:space="preserve"> Za každý případ v</w:t>
      </w:r>
      <w:r>
        <w:rPr>
          <w:szCs w:val="12"/>
        </w:rPr>
        <w:t> </w:t>
      </w:r>
      <w:r w:rsidRPr="009725F0">
        <w:rPr>
          <w:szCs w:val="12"/>
        </w:rPr>
        <w:t>Kč</w:t>
      </w:r>
      <w:r>
        <w:rPr>
          <w:szCs w:val="12"/>
        </w:rPr>
        <w:t>. Smluvní pokutu lze udělit i opakovaně.</w:t>
      </w:r>
    </w:p>
  </w:footnote>
  <w:footnote w:id="4">
    <w:p w14:paraId="76AC4EA0" w14:textId="77777777" w:rsidR="00C83A54" w:rsidRPr="009725F0" w:rsidRDefault="00C83A54" w:rsidP="00815452">
      <w:pPr>
        <w:pStyle w:val="Textpoznpodarou"/>
        <w:ind w:left="-357" w:right="-289"/>
        <w:rPr>
          <w:szCs w:val="12"/>
        </w:rPr>
      </w:pPr>
      <w:r w:rsidRPr="009725F0">
        <w:rPr>
          <w:rStyle w:val="Znakapoznpodarou"/>
          <w:szCs w:val="12"/>
        </w:rPr>
        <w:footnoteRef/>
      </w:r>
      <w:r w:rsidRPr="009725F0">
        <w:rPr>
          <w:szCs w:val="12"/>
        </w:rPr>
        <w:t xml:space="preserve"> Za každý </w:t>
      </w:r>
      <w:r>
        <w:rPr>
          <w:szCs w:val="12"/>
        </w:rPr>
        <w:t xml:space="preserve">Vlak </w:t>
      </w:r>
      <w:r w:rsidRPr="009725F0">
        <w:rPr>
          <w:szCs w:val="12"/>
        </w:rPr>
        <w:t>v</w:t>
      </w:r>
      <w:r>
        <w:rPr>
          <w:szCs w:val="12"/>
        </w:rPr>
        <w:t> </w:t>
      </w:r>
      <w:r w:rsidRPr="009725F0">
        <w:rPr>
          <w:szCs w:val="12"/>
        </w:rPr>
        <w:t>Kč</w:t>
      </w:r>
      <w:r>
        <w:rPr>
          <w:szCs w:val="12"/>
        </w:rPr>
        <w:t>.</w:t>
      </w:r>
    </w:p>
  </w:footnote>
  <w:footnote w:id="5">
    <w:p w14:paraId="4B514AC8" w14:textId="77777777" w:rsidR="00C83A54" w:rsidRDefault="00C83A54">
      <w:pPr>
        <w:pStyle w:val="Textpoznpodarou"/>
      </w:pPr>
      <w:r>
        <w:rPr>
          <w:rStyle w:val="Znakapoznpodarou"/>
        </w:rPr>
        <w:footnoteRef/>
      </w:r>
      <w:r>
        <w:t xml:space="preserve"> Pokud není uvedeno jinak, smluvní pokuta z</w:t>
      </w:r>
      <w:r w:rsidRPr="009725F0">
        <w:rPr>
          <w:szCs w:val="12"/>
        </w:rPr>
        <w:t>a každý případ v</w:t>
      </w:r>
      <w:r>
        <w:rPr>
          <w:szCs w:val="12"/>
        </w:rPr>
        <w:t> </w:t>
      </w:r>
      <w:r w:rsidRPr="009725F0">
        <w:rPr>
          <w:szCs w:val="12"/>
        </w:rPr>
        <w:t>Kč</w:t>
      </w:r>
      <w:r>
        <w:rPr>
          <w:szCs w:val="12"/>
        </w:rPr>
        <w:t xml:space="preserve">. </w:t>
      </w:r>
      <w:r>
        <w:t xml:space="preserve">Smluvní pokutu </w:t>
      </w:r>
      <w:r>
        <w:rPr>
          <w:szCs w:val="12"/>
        </w:rPr>
        <w:t>lze uložit i opakovaně.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65EC0" w14:textId="77777777" w:rsidR="00A47BF3" w:rsidRDefault="00A47BF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0B83D92"/>
    <w:multiLevelType w:val="hybridMultilevel"/>
    <w:tmpl w:val="7D743DDC"/>
    <w:name w:val="WW8Num2"/>
    <w:lvl w:ilvl="0" w:tplc="FFFFFFFF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B3873"/>
    <w:multiLevelType w:val="hybridMultilevel"/>
    <w:tmpl w:val="930224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82885"/>
    <w:multiLevelType w:val="hybridMultilevel"/>
    <w:tmpl w:val="EC7292C0"/>
    <w:lvl w:ilvl="0" w:tplc="FFFFFFFF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6A1BA0"/>
    <w:multiLevelType w:val="hybridMultilevel"/>
    <w:tmpl w:val="1C1E25B0"/>
    <w:lvl w:ilvl="0" w:tplc="0B028C26">
      <w:start w:val="1"/>
      <w:numFmt w:val="decimal"/>
      <w:lvlText w:val="%1."/>
      <w:lvlJc w:val="left"/>
      <w:pPr>
        <w:tabs>
          <w:tab w:val="num" w:pos="907"/>
        </w:tabs>
        <w:ind w:left="907" w:hanging="340"/>
      </w:pPr>
      <w:rPr>
        <w:rFonts w:cs="Times New Roman" w:hint="default"/>
      </w:rPr>
    </w:lvl>
    <w:lvl w:ilvl="1" w:tplc="040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8683375"/>
    <w:multiLevelType w:val="hybridMultilevel"/>
    <w:tmpl w:val="8BF4B86C"/>
    <w:lvl w:ilvl="0" w:tplc="6130EED8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A4F80"/>
    <w:multiLevelType w:val="hybridMultilevel"/>
    <w:tmpl w:val="4E488786"/>
    <w:lvl w:ilvl="0" w:tplc="0B028C26">
      <w:start w:val="1"/>
      <w:numFmt w:val="bullet"/>
      <w:lvlText w:val=""/>
      <w:lvlJc w:val="left"/>
      <w:pPr>
        <w:tabs>
          <w:tab w:val="num" w:pos="287"/>
        </w:tabs>
        <w:ind w:left="287" w:hanging="227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0E6F72DF"/>
    <w:multiLevelType w:val="hybridMultilevel"/>
    <w:tmpl w:val="2C8439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B11FF6"/>
    <w:multiLevelType w:val="hybridMultilevel"/>
    <w:tmpl w:val="A774B53E"/>
    <w:lvl w:ilvl="0" w:tplc="0405000F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1E82BE2"/>
    <w:multiLevelType w:val="hybridMultilevel"/>
    <w:tmpl w:val="3EAEF410"/>
    <w:lvl w:ilvl="0" w:tplc="757214B2">
      <w:start w:val="1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3D64FF"/>
    <w:multiLevelType w:val="hybridMultilevel"/>
    <w:tmpl w:val="8A36B8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2B09F9"/>
    <w:multiLevelType w:val="hybridMultilevel"/>
    <w:tmpl w:val="76368F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44C5B10"/>
    <w:multiLevelType w:val="hybridMultilevel"/>
    <w:tmpl w:val="5170ADC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610234A"/>
    <w:multiLevelType w:val="hybridMultilevel"/>
    <w:tmpl w:val="58FAEB34"/>
    <w:lvl w:ilvl="0" w:tplc="EDBAC29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9A32BA"/>
    <w:multiLevelType w:val="hybridMultilevel"/>
    <w:tmpl w:val="713A1E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4E7FB9"/>
    <w:multiLevelType w:val="hybridMultilevel"/>
    <w:tmpl w:val="72D6E718"/>
    <w:lvl w:ilvl="0" w:tplc="FFFFFFFF">
      <w:start w:val="1"/>
      <w:numFmt w:val="bullet"/>
      <w:lvlText w:val=""/>
      <w:lvlJc w:val="left"/>
      <w:pPr>
        <w:tabs>
          <w:tab w:val="num" w:pos="587"/>
        </w:tabs>
        <w:ind w:left="587" w:hanging="22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D1183D"/>
    <w:multiLevelType w:val="hybridMultilevel"/>
    <w:tmpl w:val="40DC854C"/>
    <w:lvl w:ilvl="0" w:tplc="0B028C26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5E2C0D"/>
    <w:multiLevelType w:val="hybridMultilevel"/>
    <w:tmpl w:val="5546C61A"/>
    <w:lvl w:ilvl="0" w:tplc="0B028C26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0B326FE"/>
    <w:multiLevelType w:val="hybridMultilevel"/>
    <w:tmpl w:val="41F497F6"/>
    <w:lvl w:ilvl="0" w:tplc="0B028C26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2EE4CE0"/>
    <w:multiLevelType w:val="hybridMultilevel"/>
    <w:tmpl w:val="E6B0A6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A6867"/>
    <w:multiLevelType w:val="hybridMultilevel"/>
    <w:tmpl w:val="22C2F558"/>
    <w:lvl w:ilvl="0" w:tplc="FDEC0AA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E92E81"/>
    <w:multiLevelType w:val="hybridMultilevel"/>
    <w:tmpl w:val="3AD43D64"/>
    <w:lvl w:ilvl="0" w:tplc="532C30FC">
      <w:start w:val="1"/>
      <w:numFmt w:val="bullet"/>
      <w:lvlText w:val=""/>
      <w:lvlJc w:val="left"/>
      <w:pPr>
        <w:tabs>
          <w:tab w:val="num" w:pos="587"/>
        </w:tabs>
        <w:ind w:left="587" w:hanging="227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5AE4F8B"/>
    <w:multiLevelType w:val="hybridMultilevel"/>
    <w:tmpl w:val="B54A5D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720254"/>
    <w:multiLevelType w:val="hybridMultilevel"/>
    <w:tmpl w:val="47A6FB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7E4F8D"/>
    <w:multiLevelType w:val="hybridMultilevel"/>
    <w:tmpl w:val="309648EC"/>
    <w:lvl w:ilvl="0" w:tplc="0B028C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3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8A2100C"/>
    <w:multiLevelType w:val="hybridMultilevel"/>
    <w:tmpl w:val="AF7E0FA8"/>
    <w:lvl w:ilvl="0" w:tplc="FFFFFFFF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98A5BE2"/>
    <w:multiLevelType w:val="hybridMultilevel"/>
    <w:tmpl w:val="69E280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A8B5985"/>
    <w:multiLevelType w:val="hybridMultilevel"/>
    <w:tmpl w:val="16C4CB1C"/>
    <w:lvl w:ilvl="0" w:tplc="0B028C2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50003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 w15:restartNumberingAfterBreak="0">
    <w:nsid w:val="2B064A62"/>
    <w:multiLevelType w:val="hybridMultilevel"/>
    <w:tmpl w:val="B9DE0D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B631D05"/>
    <w:multiLevelType w:val="hybridMultilevel"/>
    <w:tmpl w:val="25847BB2"/>
    <w:lvl w:ilvl="0" w:tplc="04050019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34B71EEE"/>
    <w:multiLevelType w:val="hybridMultilevel"/>
    <w:tmpl w:val="B2D8BD36"/>
    <w:lvl w:ilvl="0" w:tplc="532C30FC">
      <w:start w:val="1"/>
      <w:numFmt w:val="lowerLetter"/>
      <w:lvlText w:val="%1."/>
      <w:lvlJc w:val="left"/>
      <w:pPr>
        <w:tabs>
          <w:tab w:val="num" w:pos="2160"/>
        </w:tabs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1" w15:restartNumberingAfterBreak="0">
    <w:nsid w:val="3A3C50AB"/>
    <w:multiLevelType w:val="hybridMultilevel"/>
    <w:tmpl w:val="FEF0F3A6"/>
    <w:lvl w:ilvl="0" w:tplc="EDBAC29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AED579F"/>
    <w:multiLevelType w:val="hybridMultilevel"/>
    <w:tmpl w:val="49EA1DB6"/>
    <w:lvl w:ilvl="0" w:tplc="04050019">
      <w:start w:val="1"/>
      <w:numFmt w:val="bullet"/>
      <w:lvlText w:val=""/>
      <w:lvlJc w:val="left"/>
      <w:pPr>
        <w:tabs>
          <w:tab w:val="num" w:pos="293"/>
        </w:tabs>
        <w:ind w:left="293" w:hanging="227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3" w15:restartNumberingAfterBreak="0">
    <w:nsid w:val="3AFF1811"/>
    <w:multiLevelType w:val="hybridMultilevel"/>
    <w:tmpl w:val="162E40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E9100C9"/>
    <w:multiLevelType w:val="hybridMultilevel"/>
    <w:tmpl w:val="05529A24"/>
    <w:lvl w:ilvl="0" w:tplc="A0601D1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F4323A7"/>
    <w:multiLevelType w:val="hybridMultilevel"/>
    <w:tmpl w:val="9A2E66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141194A"/>
    <w:multiLevelType w:val="hybridMultilevel"/>
    <w:tmpl w:val="BC1C00A0"/>
    <w:lvl w:ilvl="0" w:tplc="04050011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5BF7CFD"/>
    <w:multiLevelType w:val="hybridMultilevel"/>
    <w:tmpl w:val="3A30CCF4"/>
    <w:lvl w:ilvl="0" w:tplc="0B028C2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49685F80"/>
    <w:multiLevelType w:val="hybridMultilevel"/>
    <w:tmpl w:val="1A8270CA"/>
    <w:lvl w:ilvl="0" w:tplc="FFFFFFFF">
      <w:start w:val="1"/>
      <w:numFmt w:val="bullet"/>
      <w:lvlText w:val=""/>
      <w:lvlJc w:val="left"/>
      <w:pPr>
        <w:tabs>
          <w:tab w:val="num" w:pos="287"/>
        </w:tabs>
        <w:ind w:left="287" w:hanging="22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9" w15:restartNumberingAfterBreak="0">
    <w:nsid w:val="4ACF2983"/>
    <w:multiLevelType w:val="hybridMultilevel"/>
    <w:tmpl w:val="7DACCAE0"/>
    <w:lvl w:ilvl="0" w:tplc="0B028C26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B607745"/>
    <w:multiLevelType w:val="hybridMultilevel"/>
    <w:tmpl w:val="EBD00E54"/>
    <w:lvl w:ilvl="0" w:tplc="0B028C2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4C7C764E"/>
    <w:multiLevelType w:val="hybridMultilevel"/>
    <w:tmpl w:val="A10600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F4E2474"/>
    <w:multiLevelType w:val="hybridMultilevel"/>
    <w:tmpl w:val="45A413DC"/>
    <w:lvl w:ilvl="0" w:tplc="FFFFFFFF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12843EF"/>
    <w:multiLevelType w:val="hybridMultilevel"/>
    <w:tmpl w:val="DC54002C"/>
    <w:lvl w:ilvl="0" w:tplc="532C30FC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52DC0E66"/>
    <w:multiLevelType w:val="hybridMultilevel"/>
    <w:tmpl w:val="003C43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4092AD0"/>
    <w:multiLevelType w:val="multilevel"/>
    <w:tmpl w:val="41F497F6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54405136"/>
    <w:multiLevelType w:val="hybridMultilevel"/>
    <w:tmpl w:val="98929040"/>
    <w:lvl w:ilvl="0" w:tplc="0B028C26">
      <w:start w:val="1"/>
      <w:numFmt w:val="bullet"/>
      <w:lvlText w:val=""/>
      <w:lvlJc w:val="left"/>
      <w:pPr>
        <w:tabs>
          <w:tab w:val="num" w:pos="587"/>
        </w:tabs>
        <w:ind w:left="587" w:hanging="22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57703548"/>
    <w:multiLevelType w:val="hybridMultilevel"/>
    <w:tmpl w:val="79B46942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8" w15:restartNumberingAfterBreak="0">
    <w:nsid w:val="596D6606"/>
    <w:multiLevelType w:val="hybridMultilevel"/>
    <w:tmpl w:val="935CDE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AB33F77"/>
    <w:multiLevelType w:val="hybridMultilevel"/>
    <w:tmpl w:val="BF106428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C9A49AE"/>
    <w:multiLevelType w:val="hybridMultilevel"/>
    <w:tmpl w:val="9AA8BA64"/>
    <w:lvl w:ilvl="0" w:tplc="BBA06E56">
      <w:start w:val="1"/>
      <w:numFmt w:val="bullet"/>
      <w:lvlText w:val=""/>
      <w:lvlJc w:val="left"/>
      <w:pPr>
        <w:tabs>
          <w:tab w:val="num" w:pos="587"/>
        </w:tabs>
        <w:ind w:left="587" w:hanging="227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5FD41989"/>
    <w:multiLevelType w:val="hybridMultilevel"/>
    <w:tmpl w:val="87CE79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06C56B2"/>
    <w:multiLevelType w:val="hybridMultilevel"/>
    <w:tmpl w:val="7728B0B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1A418FB"/>
    <w:multiLevelType w:val="hybridMultilevel"/>
    <w:tmpl w:val="31D6695E"/>
    <w:lvl w:ilvl="0" w:tplc="0B028C26">
      <w:start w:val="1"/>
      <w:numFmt w:val="bullet"/>
      <w:lvlText w:val=""/>
      <w:lvlJc w:val="left"/>
      <w:pPr>
        <w:tabs>
          <w:tab w:val="num" w:pos="587"/>
        </w:tabs>
        <w:ind w:left="587" w:hanging="22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666B6FF3"/>
    <w:multiLevelType w:val="hybridMultilevel"/>
    <w:tmpl w:val="762CE148"/>
    <w:lvl w:ilvl="0" w:tplc="0B028C26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6DC62DC"/>
    <w:multiLevelType w:val="hybridMultilevel"/>
    <w:tmpl w:val="664843E6"/>
    <w:lvl w:ilvl="0" w:tplc="0B028C26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7C8244C"/>
    <w:multiLevelType w:val="hybridMultilevel"/>
    <w:tmpl w:val="4E5ECB1E"/>
    <w:lvl w:ilvl="0" w:tplc="0B028C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BCC44C3"/>
    <w:multiLevelType w:val="hybridMultilevel"/>
    <w:tmpl w:val="75EC62EE"/>
    <w:lvl w:ilvl="0" w:tplc="FFFFFFFF">
      <w:start w:val="1"/>
      <w:numFmt w:val="bullet"/>
      <w:lvlText w:val=""/>
      <w:lvlJc w:val="left"/>
      <w:pPr>
        <w:tabs>
          <w:tab w:val="num" w:pos="587"/>
        </w:tabs>
        <w:ind w:left="587" w:hanging="22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F1C59A9"/>
    <w:multiLevelType w:val="hybridMultilevel"/>
    <w:tmpl w:val="C3FE6684"/>
    <w:lvl w:ilvl="0" w:tplc="0B028C26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6F7E0912"/>
    <w:multiLevelType w:val="hybridMultilevel"/>
    <w:tmpl w:val="3F1C8224"/>
    <w:lvl w:ilvl="0" w:tplc="2AF2008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 w15:restartNumberingAfterBreak="0">
    <w:nsid w:val="70E00349"/>
    <w:multiLevelType w:val="hybridMultilevel"/>
    <w:tmpl w:val="36E08B48"/>
    <w:lvl w:ilvl="0" w:tplc="532C30F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73443E0A"/>
    <w:multiLevelType w:val="hybridMultilevel"/>
    <w:tmpl w:val="9EACB9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35C5CCD"/>
    <w:multiLevelType w:val="hybridMultilevel"/>
    <w:tmpl w:val="5EA439C6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3C764A4"/>
    <w:multiLevelType w:val="hybridMultilevel"/>
    <w:tmpl w:val="4C58440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762830FD"/>
    <w:multiLevelType w:val="hybridMultilevel"/>
    <w:tmpl w:val="5290E3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6A01D51"/>
    <w:multiLevelType w:val="hybridMultilevel"/>
    <w:tmpl w:val="ABF68C76"/>
    <w:lvl w:ilvl="0" w:tplc="FFFFFFFF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7170047"/>
    <w:multiLevelType w:val="hybridMultilevel"/>
    <w:tmpl w:val="887EA9DE"/>
    <w:lvl w:ilvl="0" w:tplc="578CFB9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7" w15:restartNumberingAfterBreak="0">
    <w:nsid w:val="78035AE2"/>
    <w:multiLevelType w:val="hybridMultilevel"/>
    <w:tmpl w:val="D8D87C42"/>
    <w:lvl w:ilvl="0" w:tplc="49EC510E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8" w15:restartNumberingAfterBreak="0">
    <w:nsid w:val="78EA0DC5"/>
    <w:multiLevelType w:val="multilevel"/>
    <w:tmpl w:val="100035EE"/>
    <w:lvl w:ilvl="0">
      <w:start w:val="1"/>
      <w:numFmt w:val="decimal"/>
      <w:pStyle w:val="Nadpis1"/>
      <w:lvlText w:val="%1"/>
      <w:lvlJc w:val="left"/>
      <w:pPr>
        <w:tabs>
          <w:tab w:val="num" w:pos="141"/>
        </w:tabs>
        <w:ind w:left="-539" w:firstLine="0"/>
      </w:pPr>
      <w:rPr>
        <w:rFonts w:cs="Times New Roman"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6550"/>
        </w:tabs>
        <w:ind w:left="5699" w:firstLine="0"/>
      </w:pPr>
      <w:rPr>
        <w:rFonts w:cs="Times New Roman" w:hint="default"/>
        <w:lang w:val="cs-CZ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368"/>
        </w:tabs>
        <w:ind w:left="-539" w:firstLine="0"/>
      </w:pPr>
      <w:rPr>
        <w:rFonts w:cs="Times New Roman" w:hint="default"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312"/>
        </w:tabs>
        <w:ind w:left="-539" w:firstLine="0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312"/>
        </w:tabs>
        <w:ind w:left="-539" w:firstLine="0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-7941"/>
        </w:tabs>
        <w:ind w:left="-7941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-7797"/>
        </w:tabs>
        <w:ind w:left="-7797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-7653"/>
        </w:tabs>
        <w:ind w:left="-7653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-7509"/>
        </w:tabs>
        <w:ind w:left="-7509" w:hanging="1584"/>
      </w:pPr>
      <w:rPr>
        <w:rFonts w:cs="Times New Roman" w:hint="default"/>
      </w:rPr>
    </w:lvl>
  </w:abstractNum>
  <w:abstractNum w:abstractNumId="69" w15:restartNumberingAfterBreak="0">
    <w:nsid w:val="79A46450"/>
    <w:multiLevelType w:val="hybridMultilevel"/>
    <w:tmpl w:val="4CBE66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A281511"/>
    <w:multiLevelType w:val="hybridMultilevel"/>
    <w:tmpl w:val="A774B53E"/>
    <w:lvl w:ilvl="0" w:tplc="0405000F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" w15:restartNumberingAfterBreak="0">
    <w:nsid w:val="7A8E772F"/>
    <w:multiLevelType w:val="hybridMultilevel"/>
    <w:tmpl w:val="33F82A34"/>
    <w:lvl w:ilvl="0" w:tplc="E7EE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DC9671B"/>
    <w:multiLevelType w:val="hybridMultilevel"/>
    <w:tmpl w:val="A7005422"/>
    <w:lvl w:ilvl="0" w:tplc="779C3F22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EA3025B"/>
    <w:multiLevelType w:val="hybridMultilevel"/>
    <w:tmpl w:val="5E5099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1398151">
    <w:abstractNumId w:val="47"/>
  </w:num>
  <w:num w:numId="2" w16cid:durableId="772557110">
    <w:abstractNumId w:val="4"/>
  </w:num>
  <w:num w:numId="3" w16cid:durableId="1850750748">
    <w:abstractNumId w:val="60"/>
  </w:num>
  <w:num w:numId="4" w16cid:durableId="1819758400">
    <w:abstractNumId w:val="68"/>
  </w:num>
  <w:num w:numId="5" w16cid:durableId="198855358">
    <w:abstractNumId w:val="8"/>
  </w:num>
  <w:num w:numId="6" w16cid:durableId="488443903">
    <w:abstractNumId w:val="54"/>
  </w:num>
  <w:num w:numId="7" w16cid:durableId="1404838336">
    <w:abstractNumId w:val="32"/>
  </w:num>
  <w:num w:numId="8" w16cid:durableId="2066757295">
    <w:abstractNumId w:val="1"/>
  </w:num>
  <w:num w:numId="9" w16cid:durableId="442843545">
    <w:abstractNumId w:val="56"/>
  </w:num>
  <w:num w:numId="10" w16cid:durableId="1243419105">
    <w:abstractNumId w:val="40"/>
  </w:num>
  <w:num w:numId="11" w16cid:durableId="691419564">
    <w:abstractNumId w:val="18"/>
  </w:num>
  <w:num w:numId="12" w16cid:durableId="782581582">
    <w:abstractNumId w:val="58"/>
  </w:num>
  <w:num w:numId="13" w16cid:durableId="1528642063">
    <w:abstractNumId w:val="29"/>
  </w:num>
  <w:num w:numId="14" w16cid:durableId="297565219">
    <w:abstractNumId w:val="42"/>
  </w:num>
  <w:num w:numId="15" w16cid:durableId="412551587">
    <w:abstractNumId w:val="65"/>
  </w:num>
  <w:num w:numId="16" w16cid:durableId="1753428406">
    <w:abstractNumId w:val="66"/>
  </w:num>
  <w:num w:numId="17" w16cid:durableId="1349059951">
    <w:abstractNumId w:val="57"/>
  </w:num>
  <w:num w:numId="18" w16cid:durableId="274945982">
    <w:abstractNumId w:val="15"/>
  </w:num>
  <w:num w:numId="19" w16cid:durableId="1644192835">
    <w:abstractNumId w:val="39"/>
  </w:num>
  <w:num w:numId="20" w16cid:durableId="573052436">
    <w:abstractNumId w:val="27"/>
  </w:num>
  <w:num w:numId="21" w16cid:durableId="857550848">
    <w:abstractNumId w:val="30"/>
  </w:num>
  <w:num w:numId="22" w16cid:durableId="672418424">
    <w:abstractNumId w:val="72"/>
  </w:num>
  <w:num w:numId="23" w16cid:durableId="880558277">
    <w:abstractNumId w:val="12"/>
  </w:num>
  <w:num w:numId="24" w16cid:durableId="410279957">
    <w:abstractNumId w:val="37"/>
  </w:num>
  <w:num w:numId="25" w16cid:durableId="1469201431">
    <w:abstractNumId w:val="53"/>
  </w:num>
  <w:num w:numId="26" w16cid:durableId="84159680">
    <w:abstractNumId w:val="46"/>
  </w:num>
  <w:num w:numId="27" w16cid:durableId="1853182679">
    <w:abstractNumId w:val="21"/>
  </w:num>
  <w:num w:numId="28" w16cid:durableId="1075856914">
    <w:abstractNumId w:val="38"/>
  </w:num>
  <w:num w:numId="29" w16cid:durableId="1701321881">
    <w:abstractNumId w:val="36"/>
  </w:num>
  <w:num w:numId="30" w16cid:durableId="1487285416">
    <w:abstractNumId w:val="50"/>
  </w:num>
  <w:num w:numId="31" w16cid:durableId="1694308240">
    <w:abstractNumId w:val="16"/>
  </w:num>
  <w:num w:numId="32" w16cid:durableId="342392280">
    <w:abstractNumId w:val="3"/>
  </w:num>
  <w:num w:numId="33" w16cid:durableId="582297387">
    <w:abstractNumId w:val="5"/>
  </w:num>
  <w:num w:numId="34" w16cid:durableId="1565872494">
    <w:abstractNumId w:val="25"/>
  </w:num>
  <w:num w:numId="35" w16cid:durableId="701131283">
    <w:abstractNumId w:val="43"/>
  </w:num>
  <w:num w:numId="36" w16cid:durableId="789398915">
    <w:abstractNumId w:val="24"/>
  </w:num>
  <w:num w:numId="37" w16cid:durableId="95563755">
    <w:abstractNumId w:val="55"/>
  </w:num>
  <w:num w:numId="38" w16cid:durableId="2126996885">
    <w:abstractNumId w:val="6"/>
  </w:num>
  <w:num w:numId="39" w16cid:durableId="1692996363">
    <w:abstractNumId w:val="34"/>
  </w:num>
  <w:num w:numId="40" w16cid:durableId="1087001040">
    <w:abstractNumId w:val="11"/>
  </w:num>
  <w:num w:numId="41" w16cid:durableId="1629700664">
    <w:abstractNumId w:val="63"/>
  </w:num>
  <w:num w:numId="42" w16cid:durableId="473761279">
    <w:abstractNumId w:val="59"/>
  </w:num>
  <w:num w:numId="43" w16cid:durableId="761871829">
    <w:abstractNumId w:val="68"/>
  </w:num>
  <w:num w:numId="44" w16cid:durableId="1208954820">
    <w:abstractNumId w:val="52"/>
  </w:num>
  <w:num w:numId="45" w16cid:durableId="496386510">
    <w:abstractNumId w:val="45"/>
  </w:num>
  <w:num w:numId="46" w16cid:durableId="795829857">
    <w:abstractNumId w:val="17"/>
  </w:num>
  <w:num w:numId="47" w16cid:durableId="1627661680">
    <w:abstractNumId w:val="23"/>
  </w:num>
  <w:num w:numId="48" w16cid:durableId="1692141998">
    <w:abstractNumId w:val="19"/>
  </w:num>
  <w:num w:numId="49" w16cid:durableId="2010063069">
    <w:abstractNumId w:val="20"/>
  </w:num>
  <w:num w:numId="50" w16cid:durableId="1770544333">
    <w:abstractNumId w:val="26"/>
  </w:num>
  <w:num w:numId="51" w16cid:durableId="2009290562">
    <w:abstractNumId w:val="73"/>
  </w:num>
  <w:num w:numId="52" w16cid:durableId="1371300372">
    <w:abstractNumId w:val="62"/>
  </w:num>
  <w:num w:numId="53" w16cid:durableId="1608849285">
    <w:abstractNumId w:val="49"/>
  </w:num>
  <w:num w:numId="54" w16cid:durableId="1907109346">
    <w:abstractNumId w:val="7"/>
  </w:num>
  <w:num w:numId="55" w16cid:durableId="1714618917">
    <w:abstractNumId w:val="33"/>
  </w:num>
  <w:num w:numId="56" w16cid:durableId="1901868283">
    <w:abstractNumId w:val="48"/>
  </w:num>
  <w:num w:numId="57" w16cid:durableId="781220983">
    <w:abstractNumId w:val="2"/>
  </w:num>
  <w:num w:numId="58" w16cid:durableId="712074256">
    <w:abstractNumId w:val="22"/>
  </w:num>
  <w:num w:numId="59" w16cid:durableId="47535390">
    <w:abstractNumId w:val="41"/>
  </w:num>
  <w:num w:numId="60" w16cid:durableId="587232792">
    <w:abstractNumId w:val="69"/>
  </w:num>
  <w:num w:numId="61" w16cid:durableId="990602413">
    <w:abstractNumId w:val="70"/>
  </w:num>
  <w:num w:numId="62" w16cid:durableId="2107267984">
    <w:abstractNumId w:val="10"/>
  </w:num>
  <w:num w:numId="63" w16cid:durableId="1889491631">
    <w:abstractNumId w:val="64"/>
  </w:num>
  <w:num w:numId="64" w16cid:durableId="1085103317">
    <w:abstractNumId w:val="14"/>
  </w:num>
  <w:num w:numId="65" w16cid:durableId="837113578">
    <w:abstractNumId w:val="51"/>
  </w:num>
  <w:num w:numId="66" w16cid:durableId="135076682">
    <w:abstractNumId w:val="44"/>
  </w:num>
  <w:num w:numId="67" w16cid:durableId="165561941">
    <w:abstractNumId w:val="9"/>
  </w:num>
  <w:num w:numId="68" w16cid:durableId="1815676421">
    <w:abstractNumId w:val="71"/>
  </w:num>
  <w:num w:numId="69" w16cid:durableId="180513757">
    <w:abstractNumId w:val="61"/>
  </w:num>
  <w:num w:numId="70" w16cid:durableId="1345397668">
    <w:abstractNumId w:val="13"/>
  </w:num>
  <w:num w:numId="71" w16cid:durableId="1950121495">
    <w:abstractNumId w:val="31"/>
  </w:num>
  <w:num w:numId="72" w16cid:durableId="253174059">
    <w:abstractNumId w:val="28"/>
  </w:num>
  <w:num w:numId="73" w16cid:durableId="584848771">
    <w:abstractNumId w:val="67"/>
  </w:num>
  <w:num w:numId="74" w16cid:durableId="2018995670">
    <w:abstractNumId w:val="35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35ECC"/>
    <w:rsid w:val="00002004"/>
    <w:rsid w:val="00002DCF"/>
    <w:rsid w:val="00004A53"/>
    <w:rsid w:val="00006087"/>
    <w:rsid w:val="000067A1"/>
    <w:rsid w:val="00006BEB"/>
    <w:rsid w:val="00006CE6"/>
    <w:rsid w:val="0000784C"/>
    <w:rsid w:val="00007D4F"/>
    <w:rsid w:val="00007E7B"/>
    <w:rsid w:val="00010B56"/>
    <w:rsid w:val="000115E8"/>
    <w:rsid w:val="00011B39"/>
    <w:rsid w:val="000122D1"/>
    <w:rsid w:val="00012CAA"/>
    <w:rsid w:val="00012E63"/>
    <w:rsid w:val="000139BC"/>
    <w:rsid w:val="00014BB1"/>
    <w:rsid w:val="0001594B"/>
    <w:rsid w:val="00015FCB"/>
    <w:rsid w:val="000163AD"/>
    <w:rsid w:val="00017E12"/>
    <w:rsid w:val="00020AB8"/>
    <w:rsid w:val="000210F1"/>
    <w:rsid w:val="00022588"/>
    <w:rsid w:val="0002333C"/>
    <w:rsid w:val="00023CD1"/>
    <w:rsid w:val="00023D1A"/>
    <w:rsid w:val="00023E30"/>
    <w:rsid w:val="000240E4"/>
    <w:rsid w:val="000243F4"/>
    <w:rsid w:val="000251FE"/>
    <w:rsid w:val="000256A5"/>
    <w:rsid w:val="000259F2"/>
    <w:rsid w:val="00025D07"/>
    <w:rsid w:val="00027E54"/>
    <w:rsid w:val="000304D5"/>
    <w:rsid w:val="00031E18"/>
    <w:rsid w:val="00031E76"/>
    <w:rsid w:val="000327DD"/>
    <w:rsid w:val="00032E49"/>
    <w:rsid w:val="00033F97"/>
    <w:rsid w:val="00034191"/>
    <w:rsid w:val="00035DEB"/>
    <w:rsid w:val="000364EE"/>
    <w:rsid w:val="00040F25"/>
    <w:rsid w:val="00041999"/>
    <w:rsid w:val="00042494"/>
    <w:rsid w:val="0004455C"/>
    <w:rsid w:val="00044780"/>
    <w:rsid w:val="00044F54"/>
    <w:rsid w:val="0004683F"/>
    <w:rsid w:val="0004727E"/>
    <w:rsid w:val="00051EE5"/>
    <w:rsid w:val="00052095"/>
    <w:rsid w:val="00053E6C"/>
    <w:rsid w:val="000545EA"/>
    <w:rsid w:val="0005504F"/>
    <w:rsid w:val="000553A6"/>
    <w:rsid w:val="00055BE6"/>
    <w:rsid w:val="0005692A"/>
    <w:rsid w:val="00060792"/>
    <w:rsid w:val="00062019"/>
    <w:rsid w:val="00062573"/>
    <w:rsid w:val="000628C4"/>
    <w:rsid w:val="00062EE5"/>
    <w:rsid w:val="000640AD"/>
    <w:rsid w:val="00065C5F"/>
    <w:rsid w:val="00065FFF"/>
    <w:rsid w:val="000664DD"/>
    <w:rsid w:val="00066AE2"/>
    <w:rsid w:val="00067D13"/>
    <w:rsid w:val="00070256"/>
    <w:rsid w:val="000704AA"/>
    <w:rsid w:val="00070D0E"/>
    <w:rsid w:val="00070EAD"/>
    <w:rsid w:val="0007328C"/>
    <w:rsid w:val="000736C9"/>
    <w:rsid w:val="00073962"/>
    <w:rsid w:val="00074350"/>
    <w:rsid w:val="00074417"/>
    <w:rsid w:val="00076725"/>
    <w:rsid w:val="00076AC5"/>
    <w:rsid w:val="00077498"/>
    <w:rsid w:val="00080B4D"/>
    <w:rsid w:val="00080FA2"/>
    <w:rsid w:val="0008195D"/>
    <w:rsid w:val="00081B96"/>
    <w:rsid w:val="00081F67"/>
    <w:rsid w:val="000825DA"/>
    <w:rsid w:val="00082D50"/>
    <w:rsid w:val="00085367"/>
    <w:rsid w:val="000854B7"/>
    <w:rsid w:val="00085664"/>
    <w:rsid w:val="0008624E"/>
    <w:rsid w:val="00086A7B"/>
    <w:rsid w:val="0008705C"/>
    <w:rsid w:val="00087AC4"/>
    <w:rsid w:val="0009118A"/>
    <w:rsid w:val="00091DA5"/>
    <w:rsid w:val="00093FC3"/>
    <w:rsid w:val="000943C2"/>
    <w:rsid w:val="00094CCB"/>
    <w:rsid w:val="00095CA8"/>
    <w:rsid w:val="0009764C"/>
    <w:rsid w:val="000A12E1"/>
    <w:rsid w:val="000A1FA0"/>
    <w:rsid w:val="000A445F"/>
    <w:rsid w:val="000A576E"/>
    <w:rsid w:val="000A5EA6"/>
    <w:rsid w:val="000A727F"/>
    <w:rsid w:val="000B11E1"/>
    <w:rsid w:val="000B391B"/>
    <w:rsid w:val="000B3A9A"/>
    <w:rsid w:val="000B3DDD"/>
    <w:rsid w:val="000B47C5"/>
    <w:rsid w:val="000B6A71"/>
    <w:rsid w:val="000C0347"/>
    <w:rsid w:val="000C1E91"/>
    <w:rsid w:val="000C20E9"/>
    <w:rsid w:val="000C3A9C"/>
    <w:rsid w:val="000C641D"/>
    <w:rsid w:val="000C6671"/>
    <w:rsid w:val="000D3FDF"/>
    <w:rsid w:val="000D512E"/>
    <w:rsid w:val="000D569E"/>
    <w:rsid w:val="000D604E"/>
    <w:rsid w:val="000D6735"/>
    <w:rsid w:val="000D69AA"/>
    <w:rsid w:val="000D70A2"/>
    <w:rsid w:val="000E043D"/>
    <w:rsid w:val="000E0861"/>
    <w:rsid w:val="000E10C4"/>
    <w:rsid w:val="000E1E9F"/>
    <w:rsid w:val="000E4352"/>
    <w:rsid w:val="000E4898"/>
    <w:rsid w:val="000E6BF7"/>
    <w:rsid w:val="000E70D3"/>
    <w:rsid w:val="000E773B"/>
    <w:rsid w:val="000F05F3"/>
    <w:rsid w:val="000F0D84"/>
    <w:rsid w:val="000F2DF6"/>
    <w:rsid w:val="000F396F"/>
    <w:rsid w:val="000F48F3"/>
    <w:rsid w:val="000F67FA"/>
    <w:rsid w:val="000F6C5F"/>
    <w:rsid w:val="000F6EEB"/>
    <w:rsid w:val="000F6F6F"/>
    <w:rsid w:val="000F71AE"/>
    <w:rsid w:val="0010044A"/>
    <w:rsid w:val="001010DA"/>
    <w:rsid w:val="00101349"/>
    <w:rsid w:val="001039D6"/>
    <w:rsid w:val="0010481F"/>
    <w:rsid w:val="001058D4"/>
    <w:rsid w:val="001059F4"/>
    <w:rsid w:val="001062FF"/>
    <w:rsid w:val="00110FE6"/>
    <w:rsid w:val="0011139D"/>
    <w:rsid w:val="00111881"/>
    <w:rsid w:val="00112151"/>
    <w:rsid w:val="001125FE"/>
    <w:rsid w:val="00112656"/>
    <w:rsid w:val="001129CF"/>
    <w:rsid w:val="00112D41"/>
    <w:rsid w:val="00112DAA"/>
    <w:rsid w:val="00112DAF"/>
    <w:rsid w:val="00112E8D"/>
    <w:rsid w:val="001134DD"/>
    <w:rsid w:val="001143E6"/>
    <w:rsid w:val="00115C41"/>
    <w:rsid w:val="00115F38"/>
    <w:rsid w:val="001160DD"/>
    <w:rsid w:val="00116BDF"/>
    <w:rsid w:val="001201ED"/>
    <w:rsid w:val="00120AA0"/>
    <w:rsid w:val="001221EC"/>
    <w:rsid w:val="001234ED"/>
    <w:rsid w:val="0012513C"/>
    <w:rsid w:val="00126900"/>
    <w:rsid w:val="00127ED5"/>
    <w:rsid w:val="00131E66"/>
    <w:rsid w:val="0013243D"/>
    <w:rsid w:val="00133B62"/>
    <w:rsid w:val="00134AA0"/>
    <w:rsid w:val="001362D7"/>
    <w:rsid w:val="00137364"/>
    <w:rsid w:val="001402A0"/>
    <w:rsid w:val="00140892"/>
    <w:rsid w:val="00141861"/>
    <w:rsid w:val="001424E5"/>
    <w:rsid w:val="0014274D"/>
    <w:rsid w:val="00144481"/>
    <w:rsid w:val="00144609"/>
    <w:rsid w:val="00144E6D"/>
    <w:rsid w:val="00145892"/>
    <w:rsid w:val="00145FF6"/>
    <w:rsid w:val="00146176"/>
    <w:rsid w:val="00151147"/>
    <w:rsid w:val="0015256A"/>
    <w:rsid w:val="00153296"/>
    <w:rsid w:val="00154330"/>
    <w:rsid w:val="001553FA"/>
    <w:rsid w:val="00155B6B"/>
    <w:rsid w:val="00156032"/>
    <w:rsid w:val="00157D72"/>
    <w:rsid w:val="0016057D"/>
    <w:rsid w:val="00162130"/>
    <w:rsid w:val="00164124"/>
    <w:rsid w:val="00165D2C"/>
    <w:rsid w:val="00166C0E"/>
    <w:rsid w:val="001701C1"/>
    <w:rsid w:val="00171096"/>
    <w:rsid w:val="001720F3"/>
    <w:rsid w:val="001723C3"/>
    <w:rsid w:val="00172B70"/>
    <w:rsid w:val="00172D2F"/>
    <w:rsid w:val="0017331A"/>
    <w:rsid w:val="001733E2"/>
    <w:rsid w:val="001742CA"/>
    <w:rsid w:val="00175BD9"/>
    <w:rsid w:val="00176346"/>
    <w:rsid w:val="00176462"/>
    <w:rsid w:val="001765F0"/>
    <w:rsid w:val="0017681D"/>
    <w:rsid w:val="001773D9"/>
    <w:rsid w:val="0018196C"/>
    <w:rsid w:val="00181FF4"/>
    <w:rsid w:val="001824B8"/>
    <w:rsid w:val="00182754"/>
    <w:rsid w:val="001833DC"/>
    <w:rsid w:val="00183848"/>
    <w:rsid w:val="0018485F"/>
    <w:rsid w:val="0018562D"/>
    <w:rsid w:val="00186490"/>
    <w:rsid w:val="001865DB"/>
    <w:rsid w:val="00190CFA"/>
    <w:rsid w:val="00190DAF"/>
    <w:rsid w:val="001941A2"/>
    <w:rsid w:val="0019430E"/>
    <w:rsid w:val="0019492E"/>
    <w:rsid w:val="00194F1C"/>
    <w:rsid w:val="001953AD"/>
    <w:rsid w:val="0019727A"/>
    <w:rsid w:val="0019734F"/>
    <w:rsid w:val="00197A0E"/>
    <w:rsid w:val="001A3ECD"/>
    <w:rsid w:val="001A77C9"/>
    <w:rsid w:val="001A7E3D"/>
    <w:rsid w:val="001B1569"/>
    <w:rsid w:val="001B23B7"/>
    <w:rsid w:val="001B27BA"/>
    <w:rsid w:val="001B2C07"/>
    <w:rsid w:val="001B322A"/>
    <w:rsid w:val="001B54C5"/>
    <w:rsid w:val="001B577A"/>
    <w:rsid w:val="001B5D90"/>
    <w:rsid w:val="001B67E7"/>
    <w:rsid w:val="001B72CE"/>
    <w:rsid w:val="001C0245"/>
    <w:rsid w:val="001C09EC"/>
    <w:rsid w:val="001C0F2D"/>
    <w:rsid w:val="001C12CA"/>
    <w:rsid w:val="001C13F5"/>
    <w:rsid w:val="001C283C"/>
    <w:rsid w:val="001C2918"/>
    <w:rsid w:val="001C3459"/>
    <w:rsid w:val="001C3EE2"/>
    <w:rsid w:val="001C5038"/>
    <w:rsid w:val="001C59D2"/>
    <w:rsid w:val="001C623F"/>
    <w:rsid w:val="001C6E20"/>
    <w:rsid w:val="001C7005"/>
    <w:rsid w:val="001C735E"/>
    <w:rsid w:val="001D087E"/>
    <w:rsid w:val="001D0F41"/>
    <w:rsid w:val="001D1372"/>
    <w:rsid w:val="001D1699"/>
    <w:rsid w:val="001D1B15"/>
    <w:rsid w:val="001D1F92"/>
    <w:rsid w:val="001D35F7"/>
    <w:rsid w:val="001D38F4"/>
    <w:rsid w:val="001D3C98"/>
    <w:rsid w:val="001D680C"/>
    <w:rsid w:val="001D6C80"/>
    <w:rsid w:val="001D76D5"/>
    <w:rsid w:val="001D7EC1"/>
    <w:rsid w:val="001E2054"/>
    <w:rsid w:val="001E2578"/>
    <w:rsid w:val="001E2919"/>
    <w:rsid w:val="001E3E72"/>
    <w:rsid w:val="001E3EB5"/>
    <w:rsid w:val="001E5215"/>
    <w:rsid w:val="001E6910"/>
    <w:rsid w:val="001E6BC3"/>
    <w:rsid w:val="001E7B66"/>
    <w:rsid w:val="001F00E3"/>
    <w:rsid w:val="001F08DB"/>
    <w:rsid w:val="001F0CC4"/>
    <w:rsid w:val="001F3013"/>
    <w:rsid w:val="001F3CBF"/>
    <w:rsid w:val="001F76C7"/>
    <w:rsid w:val="001F7A1C"/>
    <w:rsid w:val="001F7DEE"/>
    <w:rsid w:val="0020133D"/>
    <w:rsid w:val="00201369"/>
    <w:rsid w:val="00202607"/>
    <w:rsid w:val="002033AE"/>
    <w:rsid w:val="0020347A"/>
    <w:rsid w:val="00203C71"/>
    <w:rsid w:val="0020413E"/>
    <w:rsid w:val="00204448"/>
    <w:rsid w:val="00204A96"/>
    <w:rsid w:val="002057E3"/>
    <w:rsid w:val="002071C5"/>
    <w:rsid w:val="00207E69"/>
    <w:rsid w:val="00212BBA"/>
    <w:rsid w:val="00214228"/>
    <w:rsid w:val="00214274"/>
    <w:rsid w:val="00214DA6"/>
    <w:rsid w:val="00216475"/>
    <w:rsid w:val="00222BEE"/>
    <w:rsid w:val="0022378C"/>
    <w:rsid w:val="00223B92"/>
    <w:rsid w:val="0022731D"/>
    <w:rsid w:val="002306BB"/>
    <w:rsid w:val="002316A2"/>
    <w:rsid w:val="00231770"/>
    <w:rsid w:val="002318AB"/>
    <w:rsid w:val="0023265A"/>
    <w:rsid w:val="00232DAB"/>
    <w:rsid w:val="00233647"/>
    <w:rsid w:val="0023366E"/>
    <w:rsid w:val="00233D8B"/>
    <w:rsid w:val="0023478D"/>
    <w:rsid w:val="00234917"/>
    <w:rsid w:val="002363F7"/>
    <w:rsid w:val="00237AD1"/>
    <w:rsid w:val="00240E2F"/>
    <w:rsid w:val="00241149"/>
    <w:rsid w:val="00242499"/>
    <w:rsid w:val="00242F38"/>
    <w:rsid w:val="002442F7"/>
    <w:rsid w:val="00245FCB"/>
    <w:rsid w:val="0024690F"/>
    <w:rsid w:val="002478DD"/>
    <w:rsid w:val="00247E52"/>
    <w:rsid w:val="00250668"/>
    <w:rsid w:val="00251DEA"/>
    <w:rsid w:val="00252209"/>
    <w:rsid w:val="00252F4A"/>
    <w:rsid w:val="00253A02"/>
    <w:rsid w:val="00254725"/>
    <w:rsid w:val="00255130"/>
    <w:rsid w:val="0025527D"/>
    <w:rsid w:val="00255294"/>
    <w:rsid w:val="00255FB1"/>
    <w:rsid w:val="0025657D"/>
    <w:rsid w:val="002566BF"/>
    <w:rsid w:val="00257E2B"/>
    <w:rsid w:val="0026146C"/>
    <w:rsid w:val="00261C79"/>
    <w:rsid w:val="00262996"/>
    <w:rsid w:val="002638BA"/>
    <w:rsid w:val="00263958"/>
    <w:rsid w:val="002645DE"/>
    <w:rsid w:val="00265221"/>
    <w:rsid w:val="0026583F"/>
    <w:rsid w:val="00265BBA"/>
    <w:rsid w:val="002665F1"/>
    <w:rsid w:val="002675D8"/>
    <w:rsid w:val="002715B2"/>
    <w:rsid w:val="0027165F"/>
    <w:rsid w:val="00272539"/>
    <w:rsid w:val="00272AAE"/>
    <w:rsid w:val="00273E4E"/>
    <w:rsid w:val="0027434B"/>
    <w:rsid w:val="0027663B"/>
    <w:rsid w:val="00277117"/>
    <w:rsid w:val="002772D2"/>
    <w:rsid w:val="002802FF"/>
    <w:rsid w:val="002818F2"/>
    <w:rsid w:val="00281986"/>
    <w:rsid w:val="00281B21"/>
    <w:rsid w:val="00281CC0"/>
    <w:rsid w:val="00281CD5"/>
    <w:rsid w:val="00281D8B"/>
    <w:rsid w:val="00282212"/>
    <w:rsid w:val="00282410"/>
    <w:rsid w:val="0028357C"/>
    <w:rsid w:val="00283E98"/>
    <w:rsid w:val="00286463"/>
    <w:rsid w:val="00286621"/>
    <w:rsid w:val="00286FC7"/>
    <w:rsid w:val="00287199"/>
    <w:rsid w:val="00287318"/>
    <w:rsid w:val="0029077A"/>
    <w:rsid w:val="002916D5"/>
    <w:rsid w:val="0029255A"/>
    <w:rsid w:val="002927A1"/>
    <w:rsid w:val="00292A38"/>
    <w:rsid w:val="00292D6F"/>
    <w:rsid w:val="002942B0"/>
    <w:rsid w:val="0029438F"/>
    <w:rsid w:val="00295284"/>
    <w:rsid w:val="002956DE"/>
    <w:rsid w:val="00296036"/>
    <w:rsid w:val="0029682F"/>
    <w:rsid w:val="00297675"/>
    <w:rsid w:val="00297E66"/>
    <w:rsid w:val="002A268A"/>
    <w:rsid w:val="002A2A5C"/>
    <w:rsid w:val="002A2AFB"/>
    <w:rsid w:val="002A3A30"/>
    <w:rsid w:val="002A4155"/>
    <w:rsid w:val="002A4690"/>
    <w:rsid w:val="002A50C1"/>
    <w:rsid w:val="002A643F"/>
    <w:rsid w:val="002A6AD4"/>
    <w:rsid w:val="002A6D40"/>
    <w:rsid w:val="002A7130"/>
    <w:rsid w:val="002A7428"/>
    <w:rsid w:val="002A76DB"/>
    <w:rsid w:val="002B1423"/>
    <w:rsid w:val="002B1A1F"/>
    <w:rsid w:val="002B1C0E"/>
    <w:rsid w:val="002B2DBE"/>
    <w:rsid w:val="002B43FB"/>
    <w:rsid w:val="002B555B"/>
    <w:rsid w:val="002B6153"/>
    <w:rsid w:val="002C132F"/>
    <w:rsid w:val="002C1CDB"/>
    <w:rsid w:val="002C207A"/>
    <w:rsid w:val="002C249C"/>
    <w:rsid w:val="002C4AA6"/>
    <w:rsid w:val="002C577F"/>
    <w:rsid w:val="002C6125"/>
    <w:rsid w:val="002C7991"/>
    <w:rsid w:val="002D01A1"/>
    <w:rsid w:val="002D17FB"/>
    <w:rsid w:val="002D474C"/>
    <w:rsid w:val="002D5BCA"/>
    <w:rsid w:val="002D6E81"/>
    <w:rsid w:val="002D77B6"/>
    <w:rsid w:val="002E146E"/>
    <w:rsid w:val="002E20C5"/>
    <w:rsid w:val="002E2BF7"/>
    <w:rsid w:val="002E34FD"/>
    <w:rsid w:val="002E3ED2"/>
    <w:rsid w:val="002E4A90"/>
    <w:rsid w:val="002E540E"/>
    <w:rsid w:val="002E5A5E"/>
    <w:rsid w:val="002E718C"/>
    <w:rsid w:val="002E74F2"/>
    <w:rsid w:val="002F03FC"/>
    <w:rsid w:val="002F1AE2"/>
    <w:rsid w:val="002F1C93"/>
    <w:rsid w:val="002F322F"/>
    <w:rsid w:val="002F40B0"/>
    <w:rsid w:val="002F49C8"/>
    <w:rsid w:val="002F4A13"/>
    <w:rsid w:val="002F65B1"/>
    <w:rsid w:val="002F6DB0"/>
    <w:rsid w:val="002F794E"/>
    <w:rsid w:val="003004DF"/>
    <w:rsid w:val="00300A34"/>
    <w:rsid w:val="003012A2"/>
    <w:rsid w:val="00301BC2"/>
    <w:rsid w:val="00303A91"/>
    <w:rsid w:val="00303BD8"/>
    <w:rsid w:val="00303D66"/>
    <w:rsid w:val="00304BA8"/>
    <w:rsid w:val="003053F2"/>
    <w:rsid w:val="00305641"/>
    <w:rsid w:val="00306A75"/>
    <w:rsid w:val="00310327"/>
    <w:rsid w:val="0031080A"/>
    <w:rsid w:val="003114B2"/>
    <w:rsid w:val="0031214C"/>
    <w:rsid w:val="003133EA"/>
    <w:rsid w:val="0031464D"/>
    <w:rsid w:val="003149AB"/>
    <w:rsid w:val="00314A3E"/>
    <w:rsid w:val="00314C46"/>
    <w:rsid w:val="0031538A"/>
    <w:rsid w:val="00315B13"/>
    <w:rsid w:val="00316DC2"/>
    <w:rsid w:val="0031779F"/>
    <w:rsid w:val="00317902"/>
    <w:rsid w:val="00317D94"/>
    <w:rsid w:val="00320656"/>
    <w:rsid w:val="00320EC0"/>
    <w:rsid w:val="003210CF"/>
    <w:rsid w:val="00321619"/>
    <w:rsid w:val="003220E2"/>
    <w:rsid w:val="0032497A"/>
    <w:rsid w:val="003261B4"/>
    <w:rsid w:val="003303DA"/>
    <w:rsid w:val="0033062C"/>
    <w:rsid w:val="00332B1D"/>
    <w:rsid w:val="003346FF"/>
    <w:rsid w:val="00334A6E"/>
    <w:rsid w:val="003353D6"/>
    <w:rsid w:val="0033553B"/>
    <w:rsid w:val="003368F4"/>
    <w:rsid w:val="003375CD"/>
    <w:rsid w:val="0033775F"/>
    <w:rsid w:val="0034005F"/>
    <w:rsid w:val="0034064E"/>
    <w:rsid w:val="00340B8C"/>
    <w:rsid w:val="003418FF"/>
    <w:rsid w:val="0034240F"/>
    <w:rsid w:val="00343578"/>
    <w:rsid w:val="00343B7D"/>
    <w:rsid w:val="00344406"/>
    <w:rsid w:val="00344BAE"/>
    <w:rsid w:val="003451D0"/>
    <w:rsid w:val="003466CA"/>
    <w:rsid w:val="00346FF8"/>
    <w:rsid w:val="00347E0B"/>
    <w:rsid w:val="00350F2E"/>
    <w:rsid w:val="003514AC"/>
    <w:rsid w:val="00352FD2"/>
    <w:rsid w:val="0035335E"/>
    <w:rsid w:val="003534E7"/>
    <w:rsid w:val="00353D00"/>
    <w:rsid w:val="0035664A"/>
    <w:rsid w:val="003566BE"/>
    <w:rsid w:val="00356A9E"/>
    <w:rsid w:val="00356F0F"/>
    <w:rsid w:val="003604F6"/>
    <w:rsid w:val="00360EA4"/>
    <w:rsid w:val="00360FD4"/>
    <w:rsid w:val="003626BE"/>
    <w:rsid w:val="00363720"/>
    <w:rsid w:val="00364F34"/>
    <w:rsid w:val="00365811"/>
    <w:rsid w:val="00365CCD"/>
    <w:rsid w:val="00366569"/>
    <w:rsid w:val="00366DA4"/>
    <w:rsid w:val="00367523"/>
    <w:rsid w:val="003675A4"/>
    <w:rsid w:val="00370A5B"/>
    <w:rsid w:val="0037151A"/>
    <w:rsid w:val="00372A62"/>
    <w:rsid w:val="00372B04"/>
    <w:rsid w:val="00372C1C"/>
    <w:rsid w:val="00372E57"/>
    <w:rsid w:val="00372FFE"/>
    <w:rsid w:val="0037510F"/>
    <w:rsid w:val="00375A16"/>
    <w:rsid w:val="00376470"/>
    <w:rsid w:val="0037647D"/>
    <w:rsid w:val="003766A5"/>
    <w:rsid w:val="00377A56"/>
    <w:rsid w:val="00377D8F"/>
    <w:rsid w:val="003802DE"/>
    <w:rsid w:val="003811A6"/>
    <w:rsid w:val="00382C77"/>
    <w:rsid w:val="00383371"/>
    <w:rsid w:val="0038533D"/>
    <w:rsid w:val="003875AE"/>
    <w:rsid w:val="0039054F"/>
    <w:rsid w:val="00390808"/>
    <w:rsid w:val="0039187C"/>
    <w:rsid w:val="00391908"/>
    <w:rsid w:val="003925BB"/>
    <w:rsid w:val="003926EB"/>
    <w:rsid w:val="00392B45"/>
    <w:rsid w:val="00392F8B"/>
    <w:rsid w:val="00393D6E"/>
    <w:rsid w:val="0039411F"/>
    <w:rsid w:val="003941FC"/>
    <w:rsid w:val="00394A79"/>
    <w:rsid w:val="00394D50"/>
    <w:rsid w:val="00395220"/>
    <w:rsid w:val="003956B0"/>
    <w:rsid w:val="0039640D"/>
    <w:rsid w:val="00397D0F"/>
    <w:rsid w:val="003A01E3"/>
    <w:rsid w:val="003A0668"/>
    <w:rsid w:val="003A090D"/>
    <w:rsid w:val="003A1905"/>
    <w:rsid w:val="003A4B9D"/>
    <w:rsid w:val="003A5E4F"/>
    <w:rsid w:val="003A6994"/>
    <w:rsid w:val="003B03AD"/>
    <w:rsid w:val="003B111F"/>
    <w:rsid w:val="003B226D"/>
    <w:rsid w:val="003B2C75"/>
    <w:rsid w:val="003B3145"/>
    <w:rsid w:val="003B38E2"/>
    <w:rsid w:val="003B4C11"/>
    <w:rsid w:val="003B59F1"/>
    <w:rsid w:val="003B645E"/>
    <w:rsid w:val="003B6A25"/>
    <w:rsid w:val="003B754A"/>
    <w:rsid w:val="003B75A3"/>
    <w:rsid w:val="003C012E"/>
    <w:rsid w:val="003C03BC"/>
    <w:rsid w:val="003C0897"/>
    <w:rsid w:val="003C0D56"/>
    <w:rsid w:val="003C15AE"/>
    <w:rsid w:val="003C2B82"/>
    <w:rsid w:val="003C3455"/>
    <w:rsid w:val="003C3A2F"/>
    <w:rsid w:val="003C4283"/>
    <w:rsid w:val="003C4567"/>
    <w:rsid w:val="003C4C49"/>
    <w:rsid w:val="003C58B9"/>
    <w:rsid w:val="003C60EB"/>
    <w:rsid w:val="003C71E7"/>
    <w:rsid w:val="003C7FD0"/>
    <w:rsid w:val="003D0CAD"/>
    <w:rsid w:val="003D0F13"/>
    <w:rsid w:val="003D1308"/>
    <w:rsid w:val="003D18AF"/>
    <w:rsid w:val="003D1C28"/>
    <w:rsid w:val="003D2305"/>
    <w:rsid w:val="003D35B1"/>
    <w:rsid w:val="003D3AB9"/>
    <w:rsid w:val="003D48B4"/>
    <w:rsid w:val="003D496A"/>
    <w:rsid w:val="003D4A8C"/>
    <w:rsid w:val="003D56CD"/>
    <w:rsid w:val="003D5938"/>
    <w:rsid w:val="003D5EDD"/>
    <w:rsid w:val="003D6D6A"/>
    <w:rsid w:val="003E0446"/>
    <w:rsid w:val="003E06EC"/>
    <w:rsid w:val="003E0E92"/>
    <w:rsid w:val="003E1C4A"/>
    <w:rsid w:val="003E23CB"/>
    <w:rsid w:val="003E2C81"/>
    <w:rsid w:val="003E3120"/>
    <w:rsid w:val="003E35FA"/>
    <w:rsid w:val="003E550E"/>
    <w:rsid w:val="003E566C"/>
    <w:rsid w:val="003E588C"/>
    <w:rsid w:val="003E5A91"/>
    <w:rsid w:val="003E5B4C"/>
    <w:rsid w:val="003E5E5E"/>
    <w:rsid w:val="003E6019"/>
    <w:rsid w:val="003F1C76"/>
    <w:rsid w:val="003F2995"/>
    <w:rsid w:val="003F4429"/>
    <w:rsid w:val="003F6202"/>
    <w:rsid w:val="003F6F99"/>
    <w:rsid w:val="003F7F4F"/>
    <w:rsid w:val="0040061D"/>
    <w:rsid w:val="004006E5"/>
    <w:rsid w:val="004008F4"/>
    <w:rsid w:val="00400B01"/>
    <w:rsid w:val="00400DF9"/>
    <w:rsid w:val="00400FFD"/>
    <w:rsid w:val="00405AE9"/>
    <w:rsid w:val="004066DE"/>
    <w:rsid w:val="00410859"/>
    <w:rsid w:val="00410C23"/>
    <w:rsid w:val="00410CBF"/>
    <w:rsid w:val="00411111"/>
    <w:rsid w:val="00411602"/>
    <w:rsid w:val="00413373"/>
    <w:rsid w:val="0041406F"/>
    <w:rsid w:val="004152D6"/>
    <w:rsid w:val="0041698D"/>
    <w:rsid w:val="00417EB8"/>
    <w:rsid w:val="00420199"/>
    <w:rsid w:val="00420862"/>
    <w:rsid w:val="004228FC"/>
    <w:rsid w:val="00422959"/>
    <w:rsid w:val="00424783"/>
    <w:rsid w:val="00425D60"/>
    <w:rsid w:val="00426539"/>
    <w:rsid w:val="00426767"/>
    <w:rsid w:val="0042685F"/>
    <w:rsid w:val="00427258"/>
    <w:rsid w:val="0043148F"/>
    <w:rsid w:val="004339D7"/>
    <w:rsid w:val="00434189"/>
    <w:rsid w:val="00434AF6"/>
    <w:rsid w:val="004356A6"/>
    <w:rsid w:val="00435F27"/>
    <w:rsid w:val="00436080"/>
    <w:rsid w:val="004360E3"/>
    <w:rsid w:val="00437649"/>
    <w:rsid w:val="004378FF"/>
    <w:rsid w:val="004415B7"/>
    <w:rsid w:val="004419E7"/>
    <w:rsid w:val="00442510"/>
    <w:rsid w:val="004427C8"/>
    <w:rsid w:val="00442F6E"/>
    <w:rsid w:val="0044308F"/>
    <w:rsid w:val="00443230"/>
    <w:rsid w:val="00443A8B"/>
    <w:rsid w:val="00444A4A"/>
    <w:rsid w:val="00444AF2"/>
    <w:rsid w:val="00445324"/>
    <w:rsid w:val="0044615B"/>
    <w:rsid w:val="0044630B"/>
    <w:rsid w:val="004463A5"/>
    <w:rsid w:val="00446DAB"/>
    <w:rsid w:val="00446F1E"/>
    <w:rsid w:val="004501EB"/>
    <w:rsid w:val="00451BF6"/>
    <w:rsid w:val="00451CA5"/>
    <w:rsid w:val="00452298"/>
    <w:rsid w:val="00453565"/>
    <w:rsid w:val="004544F2"/>
    <w:rsid w:val="00455052"/>
    <w:rsid w:val="00455158"/>
    <w:rsid w:val="0045520F"/>
    <w:rsid w:val="00456D22"/>
    <w:rsid w:val="00460829"/>
    <w:rsid w:val="00460DF0"/>
    <w:rsid w:val="004613AA"/>
    <w:rsid w:val="0046162A"/>
    <w:rsid w:val="00464656"/>
    <w:rsid w:val="004655F1"/>
    <w:rsid w:val="0046569E"/>
    <w:rsid w:val="00465960"/>
    <w:rsid w:val="00466CA6"/>
    <w:rsid w:val="00466CD6"/>
    <w:rsid w:val="00467573"/>
    <w:rsid w:val="0046785B"/>
    <w:rsid w:val="0046786A"/>
    <w:rsid w:val="004679A5"/>
    <w:rsid w:val="00471805"/>
    <w:rsid w:val="00471808"/>
    <w:rsid w:val="00474195"/>
    <w:rsid w:val="004754C7"/>
    <w:rsid w:val="004762D8"/>
    <w:rsid w:val="004762EF"/>
    <w:rsid w:val="004772C3"/>
    <w:rsid w:val="004776BC"/>
    <w:rsid w:val="004778DC"/>
    <w:rsid w:val="004804B6"/>
    <w:rsid w:val="004820D9"/>
    <w:rsid w:val="004823A3"/>
    <w:rsid w:val="0048319D"/>
    <w:rsid w:val="00483392"/>
    <w:rsid w:val="004845B2"/>
    <w:rsid w:val="00484FB4"/>
    <w:rsid w:val="00485F6F"/>
    <w:rsid w:val="00490B11"/>
    <w:rsid w:val="00490F97"/>
    <w:rsid w:val="004911B9"/>
    <w:rsid w:val="00491FD6"/>
    <w:rsid w:val="00492B09"/>
    <w:rsid w:val="00493A45"/>
    <w:rsid w:val="004955B5"/>
    <w:rsid w:val="00495BC6"/>
    <w:rsid w:val="00495DA8"/>
    <w:rsid w:val="00496451"/>
    <w:rsid w:val="0049717A"/>
    <w:rsid w:val="00497413"/>
    <w:rsid w:val="004A00DC"/>
    <w:rsid w:val="004A0279"/>
    <w:rsid w:val="004A12FE"/>
    <w:rsid w:val="004A1D91"/>
    <w:rsid w:val="004A2A18"/>
    <w:rsid w:val="004A2A5A"/>
    <w:rsid w:val="004A4107"/>
    <w:rsid w:val="004A48B7"/>
    <w:rsid w:val="004A4B57"/>
    <w:rsid w:val="004A5EAB"/>
    <w:rsid w:val="004A672F"/>
    <w:rsid w:val="004A6A19"/>
    <w:rsid w:val="004B084F"/>
    <w:rsid w:val="004B0B1D"/>
    <w:rsid w:val="004B13BC"/>
    <w:rsid w:val="004B1FC9"/>
    <w:rsid w:val="004B2370"/>
    <w:rsid w:val="004B6838"/>
    <w:rsid w:val="004C0AD9"/>
    <w:rsid w:val="004C1F62"/>
    <w:rsid w:val="004C22BB"/>
    <w:rsid w:val="004C3963"/>
    <w:rsid w:val="004C5E66"/>
    <w:rsid w:val="004C6807"/>
    <w:rsid w:val="004C6AEA"/>
    <w:rsid w:val="004C6DF1"/>
    <w:rsid w:val="004C7954"/>
    <w:rsid w:val="004D14D3"/>
    <w:rsid w:val="004D1BF4"/>
    <w:rsid w:val="004D1E37"/>
    <w:rsid w:val="004D2E5A"/>
    <w:rsid w:val="004D3592"/>
    <w:rsid w:val="004D49C7"/>
    <w:rsid w:val="004D57A0"/>
    <w:rsid w:val="004D5CFF"/>
    <w:rsid w:val="004D6E77"/>
    <w:rsid w:val="004D7082"/>
    <w:rsid w:val="004D73C4"/>
    <w:rsid w:val="004D7754"/>
    <w:rsid w:val="004D7866"/>
    <w:rsid w:val="004D7BC7"/>
    <w:rsid w:val="004E1750"/>
    <w:rsid w:val="004E17E8"/>
    <w:rsid w:val="004E36B7"/>
    <w:rsid w:val="004E4792"/>
    <w:rsid w:val="004E4D2C"/>
    <w:rsid w:val="004E4D62"/>
    <w:rsid w:val="004E5A15"/>
    <w:rsid w:val="004E6538"/>
    <w:rsid w:val="004E6A26"/>
    <w:rsid w:val="004E7717"/>
    <w:rsid w:val="004F0279"/>
    <w:rsid w:val="004F0679"/>
    <w:rsid w:val="004F07AC"/>
    <w:rsid w:val="004F1002"/>
    <w:rsid w:val="004F1290"/>
    <w:rsid w:val="004F1E5B"/>
    <w:rsid w:val="004F22C2"/>
    <w:rsid w:val="004F2FC2"/>
    <w:rsid w:val="004F4963"/>
    <w:rsid w:val="004F564F"/>
    <w:rsid w:val="004F5680"/>
    <w:rsid w:val="004F5BAC"/>
    <w:rsid w:val="004F6020"/>
    <w:rsid w:val="004F6421"/>
    <w:rsid w:val="004F6E9F"/>
    <w:rsid w:val="00500A8A"/>
    <w:rsid w:val="005010B1"/>
    <w:rsid w:val="005029CF"/>
    <w:rsid w:val="00502CD0"/>
    <w:rsid w:val="00503B4F"/>
    <w:rsid w:val="00505328"/>
    <w:rsid w:val="00505E54"/>
    <w:rsid w:val="00506243"/>
    <w:rsid w:val="00506799"/>
    <w:rsid w:val="00506BFE"/>
    <w:rsid w:val="005077FE"/>
    <w:rsid w:val="00507DAB"/>
    <w:rsid w:val="0051015F"/>
    <w:rsid w:val="0051119F"/>
    <w:rsid w:val="00512864"/>
    <w:rsid w:val="005135FB"/>
    <w:rsid w:val="00514327"/>
    <w:rsid w:val="00514B9B"/>
    <w:rsid w:val="00516917"/>
    <w:rsid w:val="005173C4"/>
    <w:rsid w:val="00520148"/>
    <w:rsid w:val="005209F6"/>
    <w:rsid w:val="00521C06"/>
    <w:rsid w:val="00521C72"/>
    <w:rsid w:val="0052284E"/>
    <w:rsid w:val="00524537"/>
    <w:rsid w:val="00524E22"/>
    <w:rsid w:val="00524F74"/>
    <w:rsid w:val="00525B06"/>
    <w:rsid w:val="00525B91"/>
    <w:rsid w:val="0052765D"/>
    <w:rsid w:val="00527CD6"/>
    <w:rsid w:val="00527F22"/>
    <w:rsid w:val="005301EF"/>
    <w:rsid w:val="00531CC0"/>
    <w:rsid w:val="00531DEA"/>
    <w:rsid w:val="00532101"/>
    <w:rsid w:val="005327F5"/>
    <w:rsid w:val="005328AA"/>
    <w:rsid w:val="00532E3D"/>
    <w:rsid w:val="0053351B"/>
    <w:rsid w:val="00533B18"/>
    <w:rsid w:val="005341D7"/>
    <w:rsid w:val="005346FC"/>
    <w:rsid w:val="0053540D"/>
    <w:rsid w:val="00535478"/>
    <w:rsid w:val="0053695D"/>
    <w:rsid w:val="005373C7"/>
    <w:rsid w:val="00537A7B"/>
    <w:rsid w:val="00540197"/>
    <w:rsid w:val="00540436"/>
    <w:rsid w:val="00541BB8"/>
    <w:rsid w:val="00541C2F"/>
    <w:rsid w:val="00541C7A"/>
    <w:rsid w:val="005423FF"/>
    <w:rsid w:val="00545225"/>
    <w:rsid w:val="0054533F"/>
    <w:rsid w:val="00545426"/>
    <w:rsid w:val="00545A59"/>
    <w:rsid w:val="005469BA"/>
    <w:rsid w:val="0054701D"/>
    <w:rsid w:val="00547F42"/>
    <w:rsid w:val="00550D23"/>
    <w:rsid w:val="005518F3"/>
    <w:rsid w:val="00551D11"/>
    <w:rsid w:val="005524D0"/>
    <w:rsid w:val="00552DBD"/>
    <w:rsid w:val="00553048"/>
    <w:rsid w:val="00553330"/>
    <w:rsid w:val="00555609"/>
    <w:rsid w:val="00555AC7"/>
    <w:rsid w:val="00555F5B"/>
    <w:rsid w:val="005567F2"/>
    <w:rsid w:val="005602FA"/>
    <w:rsid w:val="00560A44"/>
    <w:rsid w:val="00560FEF"/>
    <w:rsid w:val="005612E8"/>
    <w:rsid w:val="00561E59"/>
    <w:rsid w:val="00561F08"/>
    <w:rsid w:val="00562453"/>
    <w:rsid w:val="0056288B"/>
    <w:rsid w:val="0056496E"/>
    <w:rsid w:val="00564E36"/>
    <w:rsid w:val="005651DF"/>
    <w:rsid w:val="0056585C"/>
    <w:rsid w:val="00566616"/>
    <w:rsid w:val="00566C35"/>
    <w:rsid w:val="00567CEA"/>
    <w:rsid w:val="005706BA"/>
    <w:rsid w:val="00571191"/>
    <w:rsid w:val="00571257"/>
    <w:rsid w:val="00571EC7"/>
    <w:rsid w:val="005728C7"/>
    <w:rsid w:val="005746BF"/>
    <w:rsid w:val="00574B43"/>
    <w:rsid w:val="00574D96"/>
    <w:rsid w:val="00575549"/>
    <w:rsid w:val="00576404"/>
    <w:rsid w:val="0057708E"/>
    <w:rsid w:val="00580B3B"/>
    <w:rsid w:val="0058115C"/>
    <w:rsid w:val="005816F9"/>
    <w:rsid w:val="00581A0A"/>
    <w:rsid w:val="00582486"/>
    <w:rsid w:val="00582746"/>
    <w:rsid w:val="00582D90"/>
    <w:rsid w:val="0058311B"/>
    <w:rsid w:val="0058319F"/>
    <w:rsid w:val="00583C4C"/>
    <w:rsid w:val="005852F5"/>
    <w:rsid w:val="0058592E"/>
    <w:rsid w:val="00587DD5"/>
    <w:rsid w:val="005906E7"/>
    <w:rsid w:val="00590E4E"/>
    <w:rsid w:val="005911F7"/>
    <w:rsid w:val="00591D3F"/>
    <w:rsid w:val="00592380"/>
    <w:rsid w:val="005936A4"/>
    <w:rsid w:val="005941F8"/>
    <w:rsid w:val="00594932"/>
    <w:rsid w:val="00596698"/>
    <w:rsid w:val="00596CDD"/>
    <w:rsid w:val="0059773A"/>
    <w:rsid w:val="005A07D7"/>
    <w:rsid w:val="005A09A3"/>
    <w:rsid w:val="005A10EB"/>
    <w:rsid w:val="005A1294"/>
    <w:rsid w:val="005A1435"/>
    <w:rsid w:val="005A1CCC"/>
    <w:rsid w:val="005A36E4"/>
    <w:rsid w:val="005A401B"/>
    <w:rsid w:val="005A4615"/>
    <w:rsid w:val="005A527A"/>
    <w:rsid w:val="005B01E8"/>
    <w:rsid w:val="005B1BC3"/>
    <w:rsid w:val="005B341B"/>
    <w:rsid w:val="005B358D"/>
    <w:rsid w:val="005B428B"/>
    <w:rsid w:val="005B4CBF"/>
    <w:rsid w:val="005C0190"/>
    <w:rsid w:val="005C137D"/>
    <w:rsid w:val="005C302A"/>
    <w:rsid w:val="005C40B1"/>
    <w:rsid w:val="005C41DF"/>
    <w:rsid w:val="005C47D2"/>
    <w:rsid w:val="005C4E89"/>
    <w:rsid w:val="005C6D0D"/>
    <w:rsid w:val="005D0159"/>
    <w:rsid w:val="005D1043"/>
    <w:rsid w:val="005D23E4"/>
    <w:rsid w:val="005D2B3D"/>
    <w:rsid w:val="005D41BB"/>
    <w:rsid w:val="005D41CB"/>
    <w:rsid w:val="005D4F0B"/>
    <w:rsid w:val="005D5718"/>
    <w:rsid w:val="005D57A5"/>
    <w:rsid w:val="005D71E0"/>
    <w:rsid w:val="005D7A97"/>
    <w:rsid w:val="005D7CF7"/>
    <w:rsid w:val="005E1761"/>
    <w:rsid w:val="005E1988"/>
    <w:rsid w:val="005E2505"/>
    <w:rsid w:val="005E2B33"/>
    <w:rsid w:val="005E413C"/>
    <w:rsid w:val="005E4246"/>
    <w:rsid w:val="005E520C"/>
    <w:rsid w:val="005E560F"/>
    <w:rsid w:val="005E63E0"/>
    <w:rsid w:val="005E68CB"/>
    <w:rsid w:val="005E6AE1"/>
    <w:rsid w:val="005F16F6"/>
    <w:rsid w:val="005F2514"/>
    <w:rsid w:val="005F41C7"/>
    <w:rsid w:val="005F4DA3"/>
    <w:rsid w:val="005F4E6E"/>
    <w:rsid w:val="005F4FC8"/>
    <w:rsid w:val="005F60CC"/>
    <w:rsid w:val="005F7222"/>
    <w:rsid w:val="005F78F9"/>
    <w:rsid w:val="00600C98"/>
    <w:rsid w:val="00600FE2"/>
    <w:rsid w:val="00601322"/>
    <w:rsid w:val="0060148B"/>
    <w:rsid w:val="006018DD"/>
    <w:rsid w:val="0060298D"/>
    <w:rsid w:val="00603C69"/>
    <w:rsid w:val="006042DA"/>
    <w:rsid w:val="00604940"/>
    <w:rsid w:val="0060709E"/>
    <w:rsid w:val="006073B9"/>
    <w:rsid w:val="00610075"/>
    <w:rsid w:val="0061171E"/>
    <w:rsid w:val="00611977"/>
    <w:rsid w:val="00611AF2"/>
    <w:rsid w:val="00611D81"/>
    <w:rsid w:val="00612C72"/>
    <w:rsid w:val="006133DF"/>
    <w:rsid w:val="00613660"/>
    <w:rsid w:val="00613FED"/>
    <w:rsid w:val="00614925"/>
    <w:rsid w:val="00614C46"/>
    <w:rsid w:val="00615159"/>
    <w:rsid w:val="00615A12"/>
    <w:rsid w:val="00616297"/>
    <w:rsid w:val="00616988"/>
    <w:rsid w:val="00616FC8"/>
    <w:rsid w:val="006175FD"/>
    <w:rsid w:val="00620CD8"/>
    <w:rsid w:val="00621E3A"/>
    <w:rsid w:val="006222C8"/>
    <w:rsid w:val="006224E0"/>
    <w:rsid w:val="00622B31"/>
    <w:rsid w:val="00625E98"/>
    <w:rsid w:val="00626346"/>
    <w:rsid w:val="00626581"/>
    <w:rsid w:val="0063143F"/>
    <w:rsid w:val="00634467"/>
    <w:rsid w:val="00634CF8"/>
    <w:rsid w:val="00635846"/>
    <w:rsid w:val="00636011"/>
    <w:rsid w:val="00637525"/>
    <w:rsid w:val="006404AF"/>
    <w:rsid w:val="006410F8"/>
    <w:rsid w:val="00642B04"/>
    <w:rsid w:val="00642EE4"/>
    <w:rsid w:val="006435A8"/>
    <w:rsid w:val="00643888"/>
    <w:rsid w:val="00644286"/>
    <w:rsid w:val="00644A84"/>
    <w:rsid w:val="006459E6"/>
    <w:rsid w:val="00645BCE"/>
    <w:rsid w:val="00646142"/>
    <w:rsid w:val="00646BB8"/>
    <w:rsid w:val="00650724"/>
    <w:rsid w:val="00650FE2"/>
    <w:rsid w:val="00655474"/>
    <w:rsid w:val="006558CD"/>
    <w:rsid w:val="00657216"/>
    <w:rsid w:val="00657489"/>
    <w:rsid w:val="00657D11"/>
    <w:rsid w:val="006602EA"/>
    <w:rsid w:val="00661829"/>
    <w:rsid w:val="00661F84"/>
    <w:rsid w:val="00662C7F"/>
    <w:rsid w:val="00663021"/>
    <w:rsid w:val="00664DAB"/>
    <w:rsid w:val="00664EE2"/>
    <w:rsid w:val="00664F42"/>
    <w:rsid w:val="006655F6"/>
    <w:rsid w:val="006662F9"/>
    <w:rsid w:val="00666487"/>
    <w:rsid w:val="0066694B"/>
    <w:rsid w:val="006674C6"/>
    <w:rsid w:val="00667D36"/>
    <w:rsid w:val="0067012D"/>
    <w:rsid w:val="00670EE0"/>
    <w:rsid w:val="006717FB"/>
    <w:rsid w:val="00671F5D"/>
    <w:rsid w:val="00672DC2"/>
    <w:rsid w:val="00672EA5"/>
    <w:rsid w:val="0067382A"/>
    <w:rsid w:val="0067460A"/>
    <w:rsid w:val="00674614"/>
    <w:rsid w:val="00674D31"/>
    <w:rsid w:val="00674DAD"/>
    <w:rsid w:val="00676B95"/>
    <w:rsid w:val="00676C81"/>
    <w:rsid w:val="00676F6D"/>
    <w:rsid w:val="00680553"/>
    <w:rsid w:val="00680B73"/>
    <w:rsid w:val="00683656"/>
    <w:rsid w:val="006841DF"/>
    <w:rsid w:val="006847B9"/>
    <w:rsid w:val="00684C02"/>
    <w:rsid w:val="00684C3E"/>
    <w:rsid w:val="00685E80"/>
    <w:rsid w:val="00686324"/>
    <w:rsid w:val="006864EF"/>
    <w:rsid w:val="00686838"/>
    <w:rsid w:val="00686901"/>
    <w:rsid w:val="00687E2C"/>
    <w:rsid w:val="00690B2C"/>
    <w:rsid w:val="00690B69"/>
    <w:rsid w:val="00691F7E"/>
    <w:rsid w:val="0069219B"/>
    <w:rsid w:val="00692998"/>
    <w:rsid w:val="00692DAF"/>
    <w:rsid w:val="00693191"/>
    <w:rsid w:val="00693509"/>
    <w:rsid w:val="00694F2A"/>
    <w:rsid w:val="006A0ACE"/>
    <w:rsid w:val="006A0C10"/>
    <w:rsid w:val="006A1064"/>
    <w:rsid w:val="006A532A"/>
    <w:rsid w:val="006A5B5D"/>
    <w:rsid w:val="006A6C3F"/>
    <w:rsid w:val="006A7119"/>
    <w:rsid w:val="006A726F"/>
    <w:rsid w:val="006A7F50"/>
    <w:rsid w:val="006B01AE"/>
    <w:rsid w:val="006B1A28"/>
    <w:rsid w:val="006B1F79"/>
    <w:rsid w:val="006B299F"/>
    <w:rsid w:val="006B30FA"/>
    <w:rsid w:val="006B416A"/>
    <w:rsid w:val="006B44CB"/>
    <w:rsid w:val="006B4507"/>
    <w:rsid w:val="006B4E01"/>
    <w:rsid w:val="006B4E26"/>
    <w:rsid w:val="006B550E"/>
    <w:rsid w:val="006B5C06"/>
    <w:rsid w:val="006C2A18"/>
    <w:rsid w:val="006C2E0C"/>
    <w:rsid w:val="006C4577"/>
    <w:rsid w:val="006C486E"/>
    <w:rsid w:val="006C4E21"/>
    <w:rsid w:val="006C5711"/>
    <w:rsid w:val="006C6AF2"/>
    <w:rsid w:val="006C7A61"/>
    <w:rsid w:val="006C7D6F"/>
    <w:rsid w:val="006D04B1"/>
    <w:rsid w:val="006D1CC2"/>
    <w:rsid w:val="006D2479"/>
    <w:rsid w:val="006D291E"/>
    <w:rsid w:val="006D321D"/>
    <w:rsid w:val="006D3DE3"/>
    <w:rsid w:val="006D5EDF"/>
    <w:rsid w:val="006D6F62"/>
    <w:rsid w:val="006D7392"/>
    <w:rsid w:val="006E055B"/>
    <w:rsid w:val="006E0C19"/>
    <w:rsid w:val="006E26F8"/>
    <w:rsid w:val="006E3685"/>
    <w:rsid w:val="006E3DBC"/>
    <w:rsid w:val="006E42FC"/>
    <w:rsid w:val="006E5481"/>
    <w:rsid w:val="006E590A"/>
    <w:rsid w:val="006E64A1"/>
    <w:rsid w:val="006E6594"/>
    <w:rsid w:val="006F065A"/>
    <w:rsid w:val="006F0EB0"/>
    <w:rsid w:val="006F14B9"/>
    <w:rsid w:val="006F1CC4"/>
    <w:rsid w:val="006F1E10"/>
    <w:rsid w:val="006F2194"/>
    <w:rsid w:val="006F2930"/>
    <w:rsid w:val="006F324C"/>
    <w:rsid w:val="006F35CD"/>
    <w:rsid w:val="006F463F"/>
    <w:rsid w:val="006F4CBB"/>
    <w:rsid w:val="006F5522"/>
    <w:rsid w:val="006F5D81"/>
    <w:rsid w:val="006F67EC"/>
    <w:rsid w:val="006F6A07"/>
    <w:rsid w:val="006F6F41"/>
    <w:rsid w:val="006F726C"/>
    <w:rsid w:val="007002BA"/>
    <w:rsid w:val="007005F6"/>
    <w:rsid w:val="00700976"/>
    <w:rsid w:val="00701D29"/>
    <w:rsid w:val="00703904"/>
    <w:rsid w:val="00704589"/>
    <w:rsid w:val="0070497C"/>
    <w:rsid w:val="00705569"/>
    <w:rsid w:val="007059B1"/>
    <w:rsid w:val="007061A9"/>
    <w:rsid w:val="007068DB"/>
    <w:rsid w:val="00707AE0"/>
    <w:rsid w:val="00707CF6"/>
    <w:rsid w:val="00710E3C"/>
    <w:rsid w:val="00711517"/>
    <w:rsid w:val="00711EAE"/>
    <w:rsid w:val="007125FA"/>
    <w:rsid w:val="007128A0"/>
    <w:rsid w:val="007128F5"/>
    <w:rsid w:val="0071384E"/>
    <w:rsid w:val="00714089"/>
    <w:rsid w:val="00714DD9"/>
    <w:rsid w:val="0071732C"/>
    <w:rsid w:val="00720953"/>
    <w:rsid w:val="00720C90"/>
    <w:rsid w:val="00721528"/>
    <w:rsid w:val="00721B19"/>
    <w:rsid w:val="00724085"/>
    <w:rsid w:val="00724572"/>
    <w:rsid w:val="007245EE"/>
    <w:rsid w:val="00724630"/>
    <w:rsid w:val="0072470B"/>
    <w:rsid w:val="00724C6A"/>
    <w:rsid w:val="00724E35"/>
    <w:rsid w:val="00725344"/>
    <w:rsid w:val="007254A5"/>
    <w:rsid w:val="00725EF2"/>
    <w:rsid w:val="007272C5"/>
    <w:rsid w:val="007272E5"/>
    <w:rsid w:val="007274FC"/>
    <w:rsid w:val="00731E9C"/>
    <w:rsid w:val="0073355E"/>
    <w:rsid w:val="00733A6E"/>
    <w:rsid w:val="00733BE8"/>
    <w:rsid w:val="007355D7"/>
    <w:rsid w:val="00735ECC"/>
    <w:rsid w:val="00736C8A"/>
    <w:rsid w:val="007406A3"/>
    <w:rsid w:val="007407C4"/>
    <w:rsid w:val="007420B6"/>
    <w:rsid w:val="0074249E"/>
    <w:rsid w:val="00742B7C"/>
    <w:rsid w:val="00743D59"/>
    <w:rsid w:val="00744694"/>
    <w:rsid w:val="00744CFC"/>
    <w:rsid w:val="0074506C"/>
    <w:rsid w:val="00745F3C"/>
    <w:rsid w:val="00746437"/>
    <w:rsid w:val="0074774B"/>
    <w:rsid w:val="00750689"/>
    <w:rsid w:val="007553C9"/>
    <w:rsid w:val="00755EAF"/>
    <w:rsid w:val="0075615B"/>
    <w:rsid w:val="00760EE0"/>
    <w:rsid w:val="00762A00"/>
    <w:rsid w:val="00762BFD"/>
    <w:rsid w:val="00762DA9"/>
    <w:rsid w:val="007631E7"/>
    <w:rsid w:val="00763785"/>
    <w:rsid w:val="00763C37"/>
    <w:rsid w:val="007645AB"/>
    <w:rsid w:val="00764855"/>
    <w:rsid w:val="00765545"/>
    <w:rsid w:val="007657E9"/>
    <w:rsid w:val="00765B3F"/>
    <w:rsid w:val="007660CC"/>
    <w:rsid w:val="00767DF1"/>
    <w:rsid w:val="00767F54"/>
    <w:rsid w:val="0077019C"/>
    <w:rsid w:val="00771344"/>
    <w:rsid w:val="007715D6"/>
    <w:rsid w:val="007720D2"/>
    <w:rsid w:val="00772465"/>
    <w:rsid w:val="00772736"/>
    <w:rsid w:val="007731C1"/>
    <w:rsid w:val="00774659"/>
    <w:rsid w:val="0077540F"/>
    <w:rsid w:val="00775BC5"/>
    <w:rsid w:val="007768E2"/>
    <w:rsid w:val="00776EF1"/>
    <w:rsid w:val="00780204"/>
    <w:rsid w:val="00780489"/>
    <w:rsid w:val="00780AAC"/>
    <w:rsid w:val="00781866"/>
    <w:rsid w:val="00782817"/>
    <w:rsid w:val="00782E7E"/>
    <w:rsid w:val="00783703"/>
    <w:rsid w:val="0078396D"/>
    <w:rsid w:val="00783982"/>
    <w:rsid w:val="00785200"/>
    <w:rsid w:val="00785C96"/>
    <w:rsid w:val="0078629D"/>
    <w:rsid w:val="00786E5A"/>
    <w:rsid w:val="00790F49"/>
    <w:rsid w:val="00791C43"/>
    <w:rsid w:val="00791FE7"/>
    <w:rsid w:val="007923E6"/>
    <w:rsid w:val="00792F86"/>
    <w:rsid w:val="007938A7"/>
    <w:rsid w:val="0079453E"/>
    <w:rsid w:val="007948DC"/>
    <w:rsid w:val="00794A8D"/>
    <w:rsid w:val="007A0890"/>
    <w:rsid w:val="007A09D6"/>
    <w:rsid w:val="007A177E"/>
    <w:rsid w:val="007A1DF1"/>
    <w:rsid w:val="007A20D5"/>
    <w:rsid w:val="007A393C"/>
    <w:rsid w:val="007A3ADD"/>
    <w:rsid w:val="007A451C"/>
    <w:rsid w:val="007A478E"/>
    <w:rsid w:val="007A6045"/>
    <w:rsid w:val="007A6F0C"/>
    <w:rsid w:val="007A7FA3"/>
    <w:rsid w:val="007B0EC4"/>
    <w:rsid w:val="007B2544"/>
    <w:rsid w:val="007B26B1"/>
    <w:rsid w:val="007B3E33"/>
    <w:rsid w:val="007B7618"/>
    <w:rsid w:val="007C07F2"/>
    <w:rsid w:val="007C0B0F"/>
    <w:rsid w:val="007C0B94"/>
    <w:rsid w:val="007C0E8A"/>
    <w:rsid w:val="007C1001"/>
    <w:rsid w:val="007C1A53"/>
    <w:rsid w:val="007C2356"/>
    <w:rsid w:val="007C242A"/>
    <w:rsid w:val="007C2858"/>
    <w:rsid w:val="007C29C6"/>
    <w:rsid w:val="007C2DA1"/>
    <w:rsid w:val="007C2FAC"/>
    <w:rsid w:val="007C3895"/>
    <w:rsid w:val="007C3A82"/>
    <w:rsid w:val="007C5F70"/>
    <w:rsid w:val="007C6B15"/>
    <w:rsid w:val="007C73BE"/>
    <w:rsid w:val="007C7C5B"/>
    <w:rsid w:val="007D1164"/>
    <w:rsid w:val="007D12CE"/>
    <w:rsid w:val="007D1D42"/>
    <w:rsid w:val="007D1D58"/>
    <w:rsid w:val="007D2868"/>
    <w:rsid w:val="007D2FC1"/>
    <w:rsid w:val="007D3218"/>
    <w:rsid w:val="007D34D6"/>
    <w:rsid w:val="007D422E"/>
    <w:rsid w:val="007D682A"/>
    <w:rsid w:val="007D71F0"/>
    <w:rsid w:val="007D79D5"/>
    <w:rsid w:val="007E0031"/>
    <w:rsid w:val="007E0EA6"/>
    <w:rsid w:val="007E12DF"/>
    <w:rsid w:val="007E17C0"/>
    <w:rsid w:val="007E1D26"/>
    <w:rsid w:val="007E303A"/>
    <w:rsid w:val="007E318F"/>
    <w:rsid w:val="007E3C9E"/>
    <w:rsid w:val="007E712A"/>
    <w:rsid w:val="007E757B"/>
    <w:rsid w:val="007F3244"/>
    <w:rsid w:val="007F4419"/>
    <w:rsid w:val="007F4A01"/>
    <w:rsid w:val="007F5088"/>
    <w:rsid w:val="007F5BD3"/>
    <w:rsid w:val="007F5DF9"/>
    <w:rsid w:val="007F617A"/>
    <w:rsid w:val="007F6B88"/>
    <w:rsid w:val="00801159"/>
    <w:rsid w:val="00801C44"/>
    <w:rsid w:val="00802065"/>
    <w:rsid w:val="00803A9D"/>
    <w:rsid w:val="0080589D"/>
    <w:rsid w:val="00806BFE"/>
    <w:rsid w:val="00807878"/>
    <w:rsid w:val="00807B19"/>
    <w:rsid w:val="0081024E"/>
    <w:rsid w:val="008102C7"/>
    <w:rsid w:val="008111D1"/>
    <w:rsid w:val="00812A11"/>
    <w:rsid w:val="00812BC5"/>
    <w:rsid w:val="00815116"/>
    <w:rsid w:val="00815452"/>
    <w:rsid w:val="00815BC1"/>
    <w:rsid w:val="00815F35"/>
    <w:rsid w:val="00820206"/>
    <w:rsid w:val="00821BDA"/>
    <w:rsid w:val="00823491"/>
    <w:rsid w:val="00823581"/>
    <w:rsid w:val="0082470D"/>
    <w:rsid w:val="00825FDD"/>
    <w:rsid w:val="00826652"/>
    <w:rsid w:val="00827A8A"/>
    <w:rsid w:val="00827FD6"/>
    <w:rsid w:val="00830674"/>
    <w:rsid w:val="00831636"/>
    <w:rsid w:val="00831D20"/>
    <w:rsid w:val="00832334"/>
    <w:rsid w:val="00832683"/>
    <w:rsid w:val="0083472F"/>
    <w:rsid w:val="008348A0"/>
    <w:rsid w:val="0083576A"/>
    <w:rsid w:val="008359B0"/>
    <w:rsid w:val="0083651E"/>
    <w:rsid w:val="0083662F"/>
    <w:rsid w:val="0083672E"/>
    <w:rsid w:val="00836924"/>
    <w:rsid w:val="0084097D"/>
    <w:rsid w:val="00840AB3"/>
    <w:rsid w:val="00840BBA"/>
    <w:rsid w:val="00841031"/>
    <w:rsid w:val="00841346"/>
    <w:rsid w:val="008414EC"/>
    <w:rsid w:val="0084153E"/>
    <w:rsid w:val="00841D42"/>
    <w:rsid w:val="00842355"/>
    <w:rsid w:val="00844C57"/>
    <w:rsid w:val="00845106"/>
    <w:rsid w:val="008458FE"/>
    <w:rsid w:val="00847116"/>
    <w:rsid w:val="00847BF0"/>
    <w:rsid w:val="008500F1"/>
    <w:rsid w:val="00851AFA"/>
    <w:rsid w:val="00852585"/>
    <w:rsid w:val="008526F8"/>
    <w:rsid w:val="008528FF"/>
    <w:rsid w:val="00852B10"/>
    <w:rsid w:val="00853CA8"/>
    <w:rsid w:val="008542AC"/>
    <w:rsid w:val="00854B87"/>
    <w:rsid w:val="00854DB8"/>
    <w:rsid w:val="00855F46"/>
    <w:rsid w:val="00856448"/>
    <w:rsid w:val="00856A7B"/>
    <w:rsid w:val="00857FCF"/>
    <w:rsid w:val="00860563"/>
    <w:rsid w:val="00861752"/>
    <w:rsid w:val="008619DD"/>
    <w:rsid w:val="00861CA3"/>
    <w:rsid w:val="00862877"/>
    <w:rsid w:val="008633F9"/>
    <w:rsid w:val="00865918"/>
    <w:rsid w:val="00866A7D"/>
    <w:rsid w:val="00867D1B"/>
    <w:rsid w:val="00870354"/>
    <w:rsid w:val="00871689"/>
    <w:rsid w:val="00872667"/>
    <w:rsid w:val="008728CA"/>
    <w:rsid w:val="00873694"/>
    <w:rsid w:val="0087380D"/>
    <w:rsid w:val="008740A7"/>
    <w:rsid w:val="0087439F"/>
    <w:rsid w:val="008744AA"/>
    <w:rsid w:val="008755EC"/>
    <w:rsid w:val="00875A39"/>
    <w:rsid w:val="008777FA"/>
    <w:rsid w:val="00884438"/>
    <w:rsid w:val="00884999"/>
    <w:rsid w:val="008850E2"/>
    <w:rsid w:val="0088613B"/>
    <w:rsid w:val="00886B10"/>
    <w:rsid w:val="00887247"/>
    <w:rsid w:val="00890372"/>
    <w:rsid w:val="00891576"/>
    <w:rsid w:val="00891D8C"/>
    <w:rsid w:val="0089335B"/>
    <w:rsid w:val="00893EB9"/>
    <w:rsid w:val="0089407E"/>
    <w:rsid w:val="00894A35"/>
    <w:rsid w:val="00896720"/>
    <w:rsid w:val="008A335B"/>
    <w:rsid w:val="008A49FE"/>
    <w:rsid w:val="008A6480"/>
    <w:rsid w:val="008A6CED"/>
    <w:rsid w:val="008A6E63"/>
    <w:rsid w:val="008A7D59"/>
    <w:rsid w:val="008A7E1F"/>
    <w:rsid w:val="008B00CC"/>
    <w:rsid w:val="008B0D6A"/>
    <w:rsid w:val="008B193A"/>
    <w:rsid w:val="008B21D2"/>
    <w:rsid w:val="008B25CB"/>
    <w:rsid w:val="008B2B11"/>
    <w:rsid w:val="008B38F7"/>
    <w:rsid w:val="008B3B89"/>
    <w:rsid w:val="008B42BA"/>
    <w:rsid w:val="008B4AEA"/>
    <w:rsid w:val="008C1E4E"/>
    <w:rsid w:val="008C28F2"/>
    <w:rsid w:val="008C3C93"/>
    <w:rsid w:val="008C7C7F"/>
    <w:rsid w:val="008D05F5"/>
    <w:rsid w:val="008D0756"/>
    <w:rsid w:val="008D14E0"/>
    <w:rsid w:val="008D25C3"/>
    <w:rsid w:val="008D2CC5"/>
    <w:rsid w:val="008D329C"/>
    <w:rsid w:val="008D3F99"/>
    <w:rsid w:val="008D4DB7"/>
    <w:rsid w:val="008D52FC"/>
    <w:rsid w:val="008D74F3"/>
    <w:rsid w:val="008D7C87"/>
    <w:rsid w:val="008E2C18"/>
    <w:rsid w:val="008E3397"/>
    <w:rsid w:val="008E4301"/>
    <w:rsid w:val="008E434B"/>
    <w:rsid w:val="008E4BDF"/>
    <w:rsid w:val="008E5A71"/>
    <w:rsid w:val="008E60D0"/>
    <w:rsid w:val="008E6355"/>
    <w:rsid w:val="008F016C"/>
    <w:rsid w:val="008F0348"/>
    <w:rsid w:val="008F1193"/>
    <w:rsid w:val="008F12EC"/>
    <w:rsid w:val="008F2A4C"/>
    <w:rsid w:val="008F2B7F"/>
    <w:rsid w:val="008F3E9F"/>
    <w:rsid w:val="008F3F4C"/>
    <w:rsid w:val="008F541F"/>
    <w:rsid w:val="008F570A"/>
    <w:rsid w:val="008F59A6"/>
    <w:rsid w:val="00900597"/>
    <w:rsid w:val="00902D2A"/>
    <w:rsid w:val="00903CB5"/>
    <w:rsid w:val="00904FFC"/>
    <w:rsid w:val="00905200"/>
    <w:rsid w:val="00905BE4"/>
    <w:rsid w:val="00905DA0"/>
    <w:rsid w:val="00905F7F"/>
    <w:rsid w:val="00907478"/>
    <w:rsid w:val="00907CB2"/>
    <w:rsid w:val="0091014E"/>
    <w:rsid w:val="009103F7"/>
    <w:rsid w:val="00910E2D"/>
    <w:rsid w:val="0091177F"/>
    <w:rsid w:val="00912481"/>
    <w:rsid w:val="009126ED"/>
    <w:rsid w:val="00915577"/>
    <w:rsid w:val="00915DD4"/>
    <w:rsid w:val="00916749"/>
    <w:rsid w:val="00916958"/>
    <w:rsid w:val="00921ED1"/>
    <w:rsid w:val="00922011"/>
    <w:rsid w:val="009233DA"/>
    <w:rsid w:val="009235B9"/>
    <w:rsid w:val="00924339"/>
    <w:rsid w:val="009243D5"/>
    <w:rsid w:val="00924864"/>
    <w:rsid w:val="00925515"/>
    <w:rsid w:val="0092735D"/>
    <w:rsid w:val="00931240"/>
    <w:rsid w:val="00932FE2"/>
    <w:rsid w:val="009334C2"/>
    <w:rsid w:val="0093419D"/>
    <w:rsid w:val="0093466F"/>
    <w:rsid w:val="00934D1A"/>
    <w:rsid w:val="009355ED"/>
    <w:rsid w:val="00935C66"/>
    <w:rsid w:val="00936BFA"/>
    <w:rsid w:val="00936DFD"/>
    <w:rsid w:val="00936F65"/>
    <w:rsid w:val="009409FC"/>
    <w:rsid w:val="0094227F"/>
    <w:rsid w:val="009434BB"/>
    <w:rsid w:val="00943696"/>
    <w:rsid w:val="00944BA9"/>
    <w:rsid w:val="0094512D"/>
    <w:rsid w:val="00947034"/>
    <w:rsid w:val="009474AB"/>
    <w:rsid w:val="009512A0"/>
    <w:rsid w:val="009518D9"/>
    <w:rsid w:val="009531F6"/>
    <w:rsid w:val="009550B2"/>
    <w:rsid w:val="0095552F"/>
    <w:rsid w:val="009561B8"/>
    <w:rsid w:val="00956BBD"/>
    <w:rsid w:val="00956F97"/>
    <w:rsid w:val="00960638"/>
    <w:rsid w:val="00960EE6"/>
    <w:rsid w:val="00961741"/>
    <w:rsid w:val="009618DB"/>
    <w:rsid w:val="00963B5C"/>
    <w:rsid w:val="00965020"/>
    <w:rsid w:val="00965C39"/>
    <w:rsid w:val="00966F48"/>
    <w:rsid w:val="009670B5"/>
    <w:rsid w:val="009672B4"/>
    <w:rsid w:val="009676E9"/>
    <w:rsid w:val="0097055F"/>
    <w:rsid w:val="00970CA3"/>
    <w:rsid w:val="00971646"/>
    <w:rsid w:val="009733FA"/>
    <w:rsid w:val="00973797"/>
    <w:rsid w:val="00975A0A"/>
    <w:rsid w:val="0098008A"/>
    <w:rsid w:val="0098019E"/>
    <w:rsid w:val="009813BF"/>
    <w:rsid w:val="0098162E"/>
    <w:rsid w:val="0098194D"/>
    <w:rsid w:val="009821A5"/>
    <w:rsid w:val="009828F2"/>
    <w:rsid w:val="00984935"/>
    <w:rsid w:val="00984D4A"/>
    <w:rsid w:val="0098746E"/>
    <w:rsid w:val="00990A1C"/>
    <w:rsid w:val="00991109"/>
    <w:rsid w:val="00991E56"/>
    <w:rsid w:val="00992101"/>
    <w:rsid w:val="0099261E"/>
    <w:rsid w:val="0099263E"/>
    <w:rsid w:val="00992B74"/>
    <w:rsid w:val="00993F63"/>
    <w:rsid w:val="0099400A"/>
    <w:rsid w:val="00994A1D"/>
    <w:rsid w:val="00994B2D"/>
    <w:rsid w:val="00995FF9"/>
    <w:rsid w:val="009961CF"/>
    <w:rsid w:val="009966AF"/>
    <w:rsid w:val="009A01D7"/>
    <w:rsid w:val="009A10D7"/>
    <w:rsid w:val="009A26D2"/>
    <w:rsid w:val="009A2ED5"/>
    <w:rsid w:val="009A3BDA"/>
    <w:rsid w:val="009A51C2"/>
    <w:rsid w:val="009A527B"/>
    <w:rsid w:val="009A5DDC"/>
    <w:rsid w:val="009A6AB2"/>
    <w:rsid w:val="009A7E3D"/>
    <w:rsid w:val="009B2E51"/>
    <w:rsid w:val="009B3E49"/>
    <w:rsid w:val="009B45A3"/>
    <w:rsid w:val="009B48B2"/>
    <w:rsid w:val="009B566D"/>
    <w:rsid w:val="009B5BA6"/>
    <w:rsid w:val="009B5DAA"/>
    <w:rsid w:val="009B6B4C"/>
    <w:rsid w:val="009B6B62"/>
    <w:rsid w:val="009C00F5"/>
    <w:rsid w:val="009C061C"/>
    <w:rsid w:val="009C0C1C"/>
    <w:rsid w:val="009C2356"/>
    <w:rsid w:val="009C30F5"/>
    <w:rsid w:val="009C32E2"/>
    <w:rsid w:val="009C3751"/>
    <w:rsid w:val="009C4B48"/>
    <w:rsid w:val="009C5763"/>
    <w:rsid w:val="009C6D9A"/>
    <w:rsid w:val="009C7BF9"/>
    <w:rsid w:val="009D03D1"/>
    <w:rsid w:val="009D0CE3"/>
    <w:rsid w:val="009D1ABD"/>
    <w:rsid w:val="009D27F4"/>
    <w:rsid w:val="009D2815"/>
    <w:rsid w:val="009D5B3E"/>
    <w:rsid w:val="009D63E1"/>
    <w:rsid w:val="009D7150"/>
    <w:rsid w:val="009D753B"/>
    <w:rsid w:val="009D75B0"/>
    <w:rsid w:val="009D75FE"/>
    <w:rsid w:val="009E00A7"/>
    <w:rsid w:val="009E15A4"/>
    <w:rsid w:val="009E3F8B"/>
    <w:rsid w:val="009E55AE"/>
    <w:rsid w:val="009E61CF"/>
    <w:rsid w:val="009E63E8"/>
    <w:rsid w:val="009E71FF"/>
    <w:rsid w:val="009E7E54"/>
    <w:rsid w:val="009F0AA2"/>
    <w:rsid w:val="009F117F"/>
    <w:rsid w:val="009F37CE"/>
    <w:rsid w:val="009F3D2E"/>
    <w:rsid w:val="009F4192"/>
    <w:rsid w:val="009F478D"/>
    <w:rsid w:val="009F4CD8"/>
    <w:rsid w:val="009F51D4"/>
    <w:rsid w:val="009F6482"/>
    <w:rsid w:val="00A005D1"/>
    <w:rsid w:val="00A01493"/>
    <w:rsid w:val="00A01726"/>
    <w:rsid w:val="00A01AA9"/>
    <w:rsid w:val="00A02860"/>
    <w:rsid w:val="00A033F6"/>
    <w:rsid w:val="00A03B58"/>
    <w:rsid w:val="00A04E27"/>
    <w:rsid w:val="00A04F7F"/>
    <w:rsid w:val="00A057E4"/>
    <w:rsid w:val="00A0588E"/>
    <w:rsid w:val="00A059B5"/>
    <w:rsid w:val="00A05A07"/>
    <w:rsid w:val="00A05C23"/>
    <w:rsid w:val="00A0740A"/>
    <w:rsid w:val="00A10125"/>
    <w:rsid w:val="00A102BA"/>
    <w:rsid w:val="00A10B51"/>
    <w:rsid w:val="00A10B8F"/>
    <w:rsid w:val="00A1103D"/>
    <w:rsid w:val="00A115EE"/>
    <w:rsid w:val="00A11DF8"/>
    <w:rsid w:val="00A12461"/>
    <w:rsid w:val="00A133A7"/>
    <w:rsid w:val="00A141FB"/>
    <w:rsid w:val="00A15A9A"/>
    <w:rsid w:val="00A163AD"/>
    <w:rsid w:val="00A217BB"/>
    <w:rsid w:val="00A231B6"/>
    <w:rsid w:val="00A23A35"/>
    <w:rsid w:val="00A23A38"/>
    <w:rsid w:val="00A23AB7"/>
    <w:rsid w:val="00A25DA2"/>
    <w:rsid w:val="00A25E98"/>
    <w:rsid w:val="00A26653"/>
    <w:rsid w:val="00A27C8C"/>
    <w:rsid w:val="00A302EE"/>
    <w:rsid w:val="00A3155F"/>
    <w:rsid w:val="00A319FD"/>
    <w:rsid w:val="00A32A6D"/>
    <w:rsid w:val="00A333B0"/>
    <w:rsid w:val="00A360B1"/>
    <w:rsid w:val="00A37AFA"/>
    <w:rsid w:val="00A37F75"/>
    <w:rsid w:val="00A405D4"/>
    <w:rsid w:val="00A40913"/>
    <w:rsid w:val="00A410CE"/>
    <w:rsid w:val="00A414F9"/>
    <w:rsid w:val="00A41ACE"/>
    <w:rsid w:val="00A42526"/>
    <w:rsid w:val="00A43842"/>
    <w:rsid w:val="00A451BE"/>
    <w:rsid w:val="00A45A79"/>
    <w:rsid w:val="00A47BF3"/>
    <w:rsid w:val="00A50D7C"/>
    <w:rsid w:val="00A5169C"/>
    <w:rsid w:val="00A5172B"/>
    <w:rsid w:val="00A5216A"/>
    <w:rsid w:val="00A544A0"/>
    <w:rsid w:val="00A54728"/>
    <w:rsid w:val="00A5611B"/>
    <w:rsid w:val="00A56324"/>
    <w:rsid w:val="00A572E2"/>
    <w:rsid w:val="00A57320"/>
    <w:rsid w:val="00A60365"/>
    <w:rsid w:val="00A60466"/>
    <w:rsid w:val="00A61811"/>
    <w:rsid w:val="00A6254B"/>
    <w:rsid w:val="00A62A91"/>
    <w:rsid w:val="00A62B7F"/>
    <w:rsid w:val="00A63758"/>
    <w:rsid w:val="00A64342"/>
    <w:rsid w:val="00A653CC"/>
    <w:rsid w:val="00A65875"/>
    <w:rsid w:val="00A65F7A"/>
    <w:rsid w:val="00A661A8"/>
    <w:rsid w:val="00A66964"/>
    <w:rsid w:val="00A66B64"/>
    <w:rsid w:val="00A676CE"/>
    <w:rsid w:val="00A72461"/>
    <w:rsid w:val="00A73161"/>
    <w:rsid w:val="00A73F35"/>
    <w:rsid w:val="00A75885"/>
    <w:rsid w:val="00A75A7F"/>
    <w:rsid w:val="00A77597"/>
    <w:rsid w:val="00A80C9E"/>
    <w:rsid w:val="00A81BB4"/>
    <w:rsid w:val="00A84139"/>
    <w:rsid w:val="00A84B56"/>
    <w:rsid w:val="00A8610A"/>
    <w:rsid w:val="00A870A1"/>
    <w:rsid w:val="00A87353"/>
    <w:rsid w:val="00A87AC8"/>
    <w:rsid w:val="00A90A26"/>
    <w:rsid w:val="00A90C99"/>
    <w:rsid w:val="00A91114"/>
    <w:rsid w:val="00A92380"/>
    <w:rsid w:val="00A937B0"/>
    <w:rsid w:val="00A95869"/>
    <w:rsid w:val="00A96AB8"/>
    <w:rsid w:val="00A96B53"/>
    <w:rsid w:val="00A9700B"/>
    <w:rsid w:val="00A977CC"/>
    <w:rsid w:val="00A97DAF"/>
    <w:rsid w:val="00A97F37"/>
    <w:rsid w:val="00AA11B4"/>
    <w:rsid w:val="00AA1324"/>
    <w:rsid w:val="00AA1780"/>
    <w:rsid w:val="00AA1861"/>
    <w:rsid w:val="00AA2668"/>
    <w:rsid w:val="00AA2905"/>
    <w:rsid w:val="00AA5D9B"/>
    <w:rsid w:val="00AA5F5D"/>
    <w:rsid w:val="00AA75E8"/>
    <w:rsid w:val="00AA7DFC"/>
    <w:rsid w:val="00AB07DA"/>
    <w:rsid w:val="00AB17D6"/>
    <w:rsid w:val="00AB1FC4"/>
    <w:rsid w:val="00AB2118"/>
    <w:rsid w:val="00AB2C8B"/>
    <w:rsid w:val="00AB3093"/>
    <w:rsid w:val="00AB310E"/>
    <w:rsid w:val="00AB4716"/>
    <w:rsid w:val="00AB4C7C"/>
    <w:rsid w:val="00AB5DC6"/>
    <w:rsid w:val="00AB5F09"/>
    <w:rsid w:val="00AB624C"/>
    <w:rsid w:val="00AB6857"/>
    <w:rsid w:val="00AB6A2F"/>
    <w:rsid w:val="00AC1903"/>
    <w:rsid w:val="00AC1CB6"/>
    <w:rsid w:val="00AC38DD"/>
    <w:rsid w:val="00AC3D9C"/>
    <w:rsid w:val="00AC3E0D"/>
    <w:rsid w:val="00AC6268"/>
    <w:rsid w:val="00AC63C2"/>
    <w:rsid w:val="00AC6F61"/>
    <w:rsid w:val="00AC7179"/>
    <w:rsid w:val="00AC79FE"/>
    <w:rsid w:val="00AD1B65"/>
    <w:rsid w:val="00AD2D0F"/>
    <w:rsid w:val="00AD4193"/>
    <w:rsid w:val="00AD4271"/>
    <w:rsid w:val="00AD4342"/>
    <w:rsid w:val="00AD4536"/>
    <w:rsid w:val="00AD53C0"/>
    <w:rsid w:val="00AD6093"/>
    <w:rsid w:val="00AD7550"/>
    <w:rsid w:val="00AD7FAF"/>
    <w:rsid w:val="00AE0381"/>
    <w:rsid w:val="00AE1827"/>
    <w:rsid w:val="00AE1FBA"/>
    <w:rsid w:val="00AE27A8"/>
    <w:rsid w:val="00AE3257"/>
    <w:rsid w:val="00AE347E"/>
    <w:rsid w:val="00AE4B21"/>
    <w:rsid w:val="00AE688A"/>
    <w:rsid w:val="00AE6902"/>
    <w:rsid w:val="00AE69EB"/>
    <w:rsid w:val="00AE7B60"/>
    <w:rsid w:val="00AF025A"/>
    <w:rsid w:val="00AF0C8E"/>
    <w:rsid w:val="00AF108B"/>
    <w:rsid w:val="00AF3A00"/>
    <w:rsid w:val="00AF4A3D"/>
    <w:rsid w:val="00AF4CAA"/>
    <w:rsid w:val="00AF5951"/>
    <w:rsid w:val="00AF6298"/>
    <w:rsid w:val="00AF67FE"/>
    <w:rsid w:val="00AF7F48"/>
    <w:rsid w:val="00B00B97"/>
    <w:rsid w:val="00B00CA0"/>
    <w:rsid w:val="00B01F00"/>
    <w:rsid w:val="00B02687"/>
    <w:rsid w:val="00B029EB"/>
    <w:rsid w:val="00B03024"/>
    <w:rsid w:val="00B03764"/>
    <w:rsid w:val="00B048FC"/>
    <w:rsid w:val="00B0505A"/>
    <w:rsid w:val="00B05C0E"/>
    <w:rsid w:val="00B0627C"/>
    <w:rsid w:val="00B06DEE"/>
    <w:rsid w:val="00B06F99"/>
    <w:rsid w:val="00B11109"/>
    <w:rsid w:val="00B12C76"/>
    <w:rsid w:val="00B14885"/>
    <w:rsid w:val="00B15099"/>
    <w:rsid w:val="00B156BA"/>
    <w:rsid w:val="00B158FC"/>
    <w:rsid w:val="00B17ADF"/>
    <w:rsid w:val="00B2074D"/>
    <w:rsid w:val="00B20911"/>
    <w:rsid w:val="00B20B0A"/>
    <w:rsid w:val="00B21317"/>
    <w:rsid w:val="00B21551"/>
    <w:rsid w:val="00B215D0"/>
    <w:rsid w:val="00B22C4C"/>
    <w:rsid w:val="00B2369D"/>
    <w:rsid w:val="00B238E4"/>
    <w:rsid w:val="00B23E94"/>
    <w:rsid w:val="00B244AA"/>
    <w:rsid w:val="00B25910"/>
    <w:rsid w:val="00B25BC6"/>
    <w:rsid w:val="00B268F2"/>
    <w:rsid w:val="00B303C2"/>
    <w:rsid w:val="00B31C4D"/>
    <w:rsid w:val="00B323D1"/>
    <w:rsid w:val="00B325E1"/>
    <w:rsid w:val="00B34496"/>
    <w:rsid w:val="00B344BB"/>
    <w:rsid w:val="00B34CBE"/>
    <w:rsid w:val="00B369AC"/>
    <w:rsid w:val="00B36CE5"/>
    <w:rsid w:val="00B36ED3"/>
    <w:rsid w:val="00B40DF8"/>
    <w:rsid w:val="00B43309"/>
    <w:rsid w:val="00B43854"/>
    <w:rsid w:val="00B44025"/>
    <w:rsid w:val="00B44D4A"/>
    <w:rsid w:val="00B44F45"/>
    <w:rsid w:val="00B4623F"/>
    <w:rsid w:val="00B463E7"/>
    <w:rsid w:val="00B46C67"/>
    <w:rsid w:val="00B47184"/>
    <w:rsid w:val="00B5094A"/>
    <w:rsid w:val="00B50A08"/>
    <w:rsid w:val="00B510AB"/>
    <w:rsid w:val="00B513CB"/>
    <w:rsid w:val="00B5270F"/>
    <w:rsid w:val="00B5287E"/>
    <w:rsid w:val="00B53257"/>
    <w:rsid w:val="00B53AE4"/>
    <w:rsid w:val="00B55239"/>
    <w:rsid w:val="00B55BE7"/>
    <w:rsid w:val="00B5742D"/>
    <w:rsid w:val="00B57795"/>
    <w:rsid w:val="00B579FB"/>
    <w:rsid w:val="00B60895"/>
    <w:rsid w:val="00B60CF8"/>
    <w:rsid w:val="00B60D24"/>
    <w:rsid w:val="00B61CA5"/>
    <w:rsid w:val="00B62AB5"/>
    <w:rsid w:val="00B63343"/>
    <w:rsid w:val="00B63489"/>
    <w:rsid w:val="00B63AEB"/>
    <w:rsid w:val="00B65779"/>
    <w:rsid w:val="00B6593C"/>
    <w:rsid w:val="00B6635D"/>
    <w:rsid w:val="00B67A20"/>
    <w:rsid w:val="00B7113E"/>
    <w:rsid w:val="00B71421"/>
    <w:rsid w:val="00B71674"/>
    <w:rsid w:val="00B71926"/>
    <w:rsid w:val="00B71DED"/>
    <w:rsid w:val="00B728D3"/>
    <w:rsid w:val="00B72B40"/>
    <w:rsid w:val="00B737FA"/>
    <w:rsid w:val="00B7491B"/>
    <w:rsid w:val="00B75164"/>
    <w:rsid w:val="00B755DB"/>
    <w:rsid w:val="00B76BEC"/>
    <w:rsid w:val="00B772C6"/>
    <w:rsid w:val="00B810F1"/>
    <w:rsid w:val="00B83EBA"/>
    <w:rsid w:val="00B84827"/>
    <w:rsid w:val="00B84D3F"/>
    <w:rsid w:val="00B8799B"/>
    <w:rsid w:val="00B87ADA"/>
    <w:rsid w:val="00B90618"/>
    <w:rsid w:val="00B91B88"/>
    <w:rsid w:val="00B92C19"/>
    <w:rsid w:val="00B92E46"/>
    <w:rsid w:val="00B956E7"/>
    <w:rsid w:val="00B957B1"/>
    <w:rsid w:val="00B95E5F"/>
    <w:rsid w:val="00B95F31"/>
    <w:rsid w:val="00B9683B"/>
    <w:rsid w:val="00B9735E"/>
    <w:rsid w:val="00BA07E7"/>
    <w:rsid w:val="00BA16E2"/>
    <w:rsid w:val="00BA2D28"/>
    <w:rsid w:val="00BA2EAF"/>
    <w:rsid w:val="00BA3FE8"/>
    <w:rsid w:val="00BA42DC"/>
    <w:rsid w:val="00BA4A6D"/>
    <w:rsid w:val="00BA4EB9"/>
    <w:rsid w:val="00BA6F53"/>
    <w:rsid w:val="00BA779E"/>
    <w:rsid w:val="00BA799F"/>
    <w:rsid w:val="00BB1B8D"/>
    <w:rsid w:val="00BB22F8"/>
    <w:rsid w:val="00BB3900"/>
    <w:rsid w:val="00BB3DDE"/>
    <w:rsid w:val="00BB3F15"/>
    <w:rsid w:val="00BB4995"/>
    <w:rsid w:val="00BB5999"/>
    <w:rsid w:val="00BB69A7"/>
    <w:rsid w:val="00BB7042"/>
    <w:rsid w:val="00BB774E"/>
    <w:rsid w:val="00BC043B"/>
    <w:rsid w:val="00BC0D34"/>
    <w:rsid w:val="00BC15C1"/>
    <w:rsid w:val="00BC160D"/>
    <w:rsid w:val="00BC21E6"/>
    <w:rsid w:val="00BC3715"/>
    <w:rsid w:val="00BC40AF"/>
    <w:rsid w:val="00BC40C0"/>
    <w:rsid w:val="00BC425F"/>
    <w:rsid w:val="00BC44DC"/>
    <w:rsid w:val="00BC51D2"/>
    <w:rsid w:val="00BC5B99"/>
    <w:rsid w:val="00BC60D4"/>
    <w:rsid w:val="00BC615C"/>
    <w:rsid w:val="00BC727A"/>
    <w:rsid w:val="00BD1219"/>
    <w:rsid w:val="00BD23DC"/>
    <w:rsid w:val="00BD526C"/>
    <w:rsid w:val="00BD728F"/>
    <w:rsid w:val="00BD7D23"/>
    <w:rsid w:val="00BD7DF6"/>
    <w:rsid w:val="00BD7EEF"/>
    <w:rsid w:val="00BE04A4"/>
    <w:rsid w:val="00BE04A5"/>
    <w:rsid w:val="00BE0634"/>
    <w:rsid w:val="00BE1B51"/>
    <w:rsid w:val="00BE2BB6"/>
    <w:rsid w:val="00BE2E3A"/>
    <w:rsid w:val="00BE38A7"/>
    <w:rsid w:val="00BE3E0E"/>
    <w:rsid w:val="00BE49A0"/>
    <w:rsid w:val="00BE4B42"/>
    <w:rsid w:val="00BE4F68"/>
    <w:rsid w:val="00BE5223"/>
    <w:rsid w:val="00BE5B7A"/>
    <w:rsid w:val="00BE61F3"/>
    <w:rsid w:val="00BE7DD7"/>
    <w:rsid w:val="00BF02AD"/>
    <w:rsid w:val="00BF0975"/>
    <w:rsid w:val="00BF0DA6"/>
    <w:rsid w:val="00BF10C4"/>
    <w:rsid w:val="00BF1630"/>
    <w:rsid w:val="00BF1644"/>
    <w:rsid w:val="00BF1649"/>
    <w:rsid w:val="00BF4A09"/>
    <w:rsid w:val="00BF51E9"/>
    <w:rsid w:val="00BF5861"/>
    <w:rsid w:val="00BF729D"/>
    <w:rsid w:val="00BF7FF6"/>
    <w:rsid w:val="00C0082B"/>
    <w:rsid w:val="00C01439"/>
    <w:rsid w:val="00C01D2C"/>
    <w:rsid w:val="00C02EBA"/>
    <w:rsid w:val="00C032B6"/>
    <w:rsid w:val="00C0384A"/>
    <w:rsid w:val="00C04423"/>
    <w:rsid w:val="00C05FED"/>
    <w:rsid w:val="00C07A6D"/>
    <w:rsid w:val="00C10576"/>
    <w:rsid w:val="00C11672"/>
    <w:rsid w:val="00C12BC7"/>
    <w:rsid w:val="00C12ED6"/>
    <w:rsid w:val="00C13613"/>
    <w:rsid w:val="00C140AF"/>
    <w:rsid w:val="00C14815"/>
    <w:rsid w:val="00C1488C"/>
    <w:rsid w:val="00C16DB5"/>
    <w:rsid w:val="00C170B0"/>
    <w:rsid w:val="00C17617"/>
    <w:rsid w:val="00C21F6C"/>
    <w:rsid w:val="00C2355B"/>
    <w:rsid w:val="00C2612C"/>
    <w:rsid w:val="00C2637B"/>
    <w:rsid w:val="00C27BFA"/>
    <w:rsid w:val="00C27FCD"/>
    <w:rsid w:val="00C30930"/>
    <w:rsid w:val="00C30C2F"/>
    <w:rsid w:val="00C30C6C"/>
    <w:rsid w:val="00C31510"/>
    <w:rsid w:val="00C33C67"/>
    <w:rsid w:val="00C34319"/>
    <w:rsid w:val="00C35131"/>
    <w:rsid w:val="00C35F23"/>
    <w:rsid w:val="00C369B3"/>
    <w:rsid w:val="00C375F6"/>
    <w:rsid w:val="00C37AAC"/>
    <w:rsid w:val="00C417A9"/>
    <w:rsid w:val="00C4193F"/>
    <w:rsid w:val="00C422D5"/>
    <w:rsid w:val="00C426B1"/>
    <w:rsid w:val="00C433D3"/>
    <w:rsid w:val="00C43E69"/>
    <w:rsid w:val="00C43FAA"/>
    <w:rsid w:val="00C4402C"/>
    <w:rsid w:val="00C44DD7"/>
    <w:rsid w:val="00C44E86"/>
    <w:rsid w:val="00C45714"/>
    <w:rsid w:val="00C463A4"/>
    <w:rsid w:val="00C511D6"/>
    <w:rsid w:val="00C515C9"/>
    <w:rsid w:val="00C523DB"/>
    <w:rsid w:val="00C52549"/>
    <w:rsid w:val="00C52B4A"/>
    <w:rsid w:val="00C52CD1"/>
    <w:rsid w:val="00C539FE"/>
    <w:rsid w:val="00C53C59"/>
    <w:rsid w:val="00C53DC1"/>
    <w:rsid w:val="00C5469E"/>
    <w:rsid w:val="00C5567F"/>
    <w:rsid w:val="00C55905"/>
    <w:rsid w:val="00C57C99"/>
    <w:rsid w:val="00C6038F"/>
    <w:rsid w:val="00C604DB"/>
    <w:rsid w:val="00C60E67"/>
    <w:rsid w:val="00C6156E"/>
    <w:rsid w:val="00C61993"/>
    <w:rsid w:val="00C6209A"/>
    <w:rsid w:val="00C6236F"/>
    <w:rsid w:val="00C62755"/>
    <w:rsid w:val="00C641FD"/>
    <w:rsid w:val="00C674BB"/>
    <w:rsid w:val="00C71D06"/>
    <w:rsid w:val="00C728D7"/>
    <w:rsid w:val="00C74335"/>
    <w:rsid w:val="00C74BBA"/>
    <w:rsid w:val="00C76412"/>
    <w:rsid w:val="00C7662B"/>
    <w:rsid w:val="00C76AC1"/>
    <w:rsid w:val="00C76FB7"/>
    <w:rsid w:val="00C80247"/>
    <w:rsid w:val="00C807B6"/>
    <w:rsid w:val="00C80F85"/>
    <w:rsid w:val="00C81F6B"/>
    <w:rsid w:val="00C83756"/>
    <w:rsid w:val="00C83A54"/>
    <w:rsid w:val="00C8422F"/>
    <w:rsid w:val="00C84AA1"/>
    <w:rsid w:val="00C85933"/>
    <w:rsid w:val="00C85DD4"/>
    <w:rsid w:val="00C85E8C"/>
    <w:rsid w:val="00C865E2"/>
    <w:rsid w:val="00C9168D"/>
    <w:rsid w:val="00C91706"/>
    <w:rsid w:val="00C92460"/>
    <w:rsid w:val="00C92B3E"/>
    <w:rsid w:val="00C936DE"/>
    <w:rsid w:val="00C94DE4"/>
    <w:rsid w:val="00C970BC"/>
    <w:rsid w:val="00CA0539"/>
    <w:rsid w:val="00CA0B84"/>
    <w:rsid w:val="00CA1CC7"/>
    <w:rsid w:val="00CA3367"/>
    <w:rsid w:val="00CA3569"/>
    <w:rsid w:val="00CA4500"/>
    <w:rsid w:val="00CA6A30"/>
    <w:rsid w:val="00CA795D"/>
    <w:rsid w:val="00CA7A32"/>
    <w:rsid w:val="00CB0333"/>
    <w:rsid w:val="00CB0721"/>
    <w:rsid w:val="00CB2950"/>
    <w:rsid w:val="00CB34EA"/>
    <w:rsid w:val="00CB357B"/>
    <w:rsid w:val="00CB379E"/>
    <w:rsid w:val="00CB3CCB"/>
    <w:rsid w:val="00CB4CBC"/>
    <w:rsid w:val="00CB640B"/>
    <w:rsid w:val="00CB67B3"/>
    <w:rsid w:val="00CB7151"/>
    <w:rsid w:val="00CB7727"/>
    <w:rsid w:val="00CC04D9"/>
    <w:rsid w:val="00CC0D29"/>
    <w:rsid w:val="00CC18C2"/>
    <w:rsid w:val="00CC1ACF"/>
    <w:rsid w:val="00CC2D51"/>
    <w:rsid w:val="00CC4353"/>
    <w:rsid w:val="00CC6150"/>
    <w:rsid w:val="00CC61E3"/>
    <w:rsid w:val="00CC6D5D"/>
    <w:rsid w:val="00CC6F27"/>
    <w:rsid w:val="00CC710D"/>
    <w:rsid w:val="00CC7DB3"/>
    <w:rsid w:val="00CD17BD"/>
    <w:rsid w:val="00CD2420"/>
    <w:rsid w:val="00CD29AC"/>
    <w:rsid w:val="00CD3253"/>
    <w:rsid w:val="00CD33BB"/>
    <w:rsid w:val="00CD35CD"/>
    <w:rsid w:val="00CD411C"/>
    <w:rsid w:val="00CD4ABC"/>
    <w:rsid w:val="00CD4E29"/>
    <w:rsid w:val="00CD51DC"/>
    <w:rsid w:val="00CD5482"/>
    <w:rsid w:val="00CD5DBE"/>
    <w:rsid w:val="00CD60CC"/>
    <w:rsid w:val="00CD72AD"/>
    <w:rsid w:val="00CD7455"/>
    <w:rsid w:val="00CE048B"/>
    <w:rsid w:val="00CE11BF"/>
    <w:rsid w:val="00CE19E3"/>
    <w:rsid w:val="00CE2810"/>
    <w:rsid w:val="00CE2D85"/>
    <w:rsid w:val="00CE3A72"/>
    <w:rsid w:val="00CE3E2D"/>
    <w:rsid w:val="00CE4161"/>
    <w:rsid w:val="00CE4398"/>
    <w:rsid w:val="00CE5264"/>
    <w:rsid w:val="00CE5961"/>
    <w:rsid w:val="00CE7B04"/>
    <w:rsid w:val="00CF2FCD"/>
    <w:rsid w:val="00CF33CD"/>
    <w:rsid w:val="00CF5616"/>
    <w:rsid w:val="00CF5F06"/>
    <w:rsid w:val="00CF7908"/>
    <w:rsid w:val="00D0045F"/>
    <w:rsid w:val="00D0102F"/>
    <w:rsid w:val="00D010B4"/>
    <w:rsid w:val="00D0176D"/>
    <w:rsid w:val="00D01ADA"/>
    <w:rsid w:val="00D02FE7"/>
    <w:rsid w:val="00D0500C"/>
    <w:rsid w:val="00D065E9"/>
    <w:rsid w:val="00D06A99"/>
    <w:rsid w:val="00D06CCF"/>
    <w:rsid w:val="00D077BA"/>
    <w:rsid w:val="00D1124B"/>
    <w:rsid w:val="00D117D8"/>
    <w:rsid w:val="00D12741"/>
    <w:rsid w:val="00D12C9D"/>
    <w:rsid w:val="00D135B7"/>
    <w:rsid w:val="00D13F56"/>
    <w:rsid w:val="00D144F9"/>
    <w:rsid w:val="00D16C52"/>
    <w:rsid w:val="00D2037B"/>
    <w:rsid w:val="00D21B44"/>
    <w:rsid w:val="00D21E35"/>
    <w:rsid w:val="00D22CF1"/>
    <w:rsid w:val="00D23941"/>
    <w:rsid w:val="00D2395F"/>
    <w:rsid w:val="00D23BAE"/>
    <w:rsid w:val="00D257C0"/>
    <w:rsid w:val="00D25DE9"/>
    <w:rsid w:val="00D264A6"/>
    <w:rsid w:val="00D26962"/>
    <w:rsid w:val="00D2716E"/>
    <w:rsid w:val="00D2721C"/>
    <w:rsid w:val="00D314D7"/>
    <w:rsid w:val="00D3165A"/>
    <w:rsid w:val="00D31FA8"/>
    <w:rsid w:val="00D324B6"/>
    <w:rsid w:val="00D330E2"/>
    <w:rsid w:val="00D33304"/>
    <w:rsid w:val="00D33699"/>
    <w:rsid w:val="00D349B8"/>
    <w:rsid w:val="00D35029"/>
    <w:rsid w:val="00D35D05"/>
    <w:rsid w:val="00D36477"/>
    <w:rsid w:val="00D3666A"/>
    <w:rsid w:val="00D36818"/>
    <w:rsid w:val="00D3696E"/>
    <w:rsid w:val="00D407E3"/>
    <w:rsid w:val="00D4091A"/>
    <w:rsid w:val="00D4132D"/>
    <w:rsid w:val="00D41E76"/>
    <w:rsid w:val="00D43297"/>
    <w:rsid w:val="00D43779"/>
    <w:rsid w:val="00D44DB7"/>
    <w:rsid w:val="00D46A65"/>
    <w:rsid w:val="00D46FA9"/>
    <w:rsid w:val="00D47092"/>
    <w:rsid w:val="00D4718C"/>
    <w:rsid w:val="00D472D2"/>
    <w:rsid w:val="00D479C8"/>
    <w:rsid w:val="00D47F36"/>
    <w:rsid w:val="00D5006E"/>
    <w:rsid w:val="00D50F43"/>
    <w:rsid w:val="00D514F8"/>
    <w:rsid w:val="00D518C7"/>
    <w:rsid w:val="00D51BE5"/>
    <w:rsid w:val="00D52006"/>
    <w:rsid w:val="00D522A2"/>
    <w:rsid w:val="00D53513"/>
    <w:rsid w:val="00D53B22"/>
    <w:rsid w:val="00D544A1"/>
    <w:rsid w:val="00D5451F"/>
    <w:rsid w:val="00D546C7"/>
    <w:rsid w:val="00D55355"/>
    <w:rsid w:val="00D562BA"/>
    <w:rsid w:val="00D56367"/>
    <w:rsid w:val="00D5664B"/>
    <w:rsid w:val="00D5697C"/>
    <w:rsid w:val="00D57216"/>
    <w:rsid w:val="00D575B7"/>
    <w:rsid w:val="00D57839"/>
    <w:rsid w:val="00D6005C"/>
    <w:rsid w:val="00D60826"/>
    <w:rsid w:val="00D609D4"/>
    <w:rsid w:val="00D62085"/>
    <w:rsid w:val="00D63233"/>
    <w:rsid w:val="00D64103"/>
    <w:rsid w:val="00D64D7D"/>
    <w:rsid w:val="00D65ADC"/>
    <w:rsid w:val="00D66BA7"/>
    <w:rsid w:val="00D67509"/>
    <w:rsid w:val="00D70259"/>
    <w:rsid w:val="00D70DC6"/>
    <w:rsid w:val="00D7150C"/>
    <w:rsid w:val="00D71C3E"/>
    <w:rsid w:val="00D74802"/>
    <w:rsid w:val="00D74EDE"/>
    <w:rsid w:val="00D764A7"/>
    <w:rsid w:val="00D76CE1"/>
    <w:rsid w:val="00D77956"/>
    <w:rsid w:val="00D77F52"/>
    <w:rsid w:val="00D80183"/>
    <w:rsid w:val="00D80440"/>
    <w:rsid w:val="00D80624"/>
    <w:rsid w:val="00D80893"/>
    <w:rsid w:val="00D80ADD"/>
    <w:rsid w:val="00D8119D"/>
    <w:rsid w:val="00D81241"/>
    <w:rsid w:val="00D827D6"/>
    <w:rsid w:val="00D863AE"/>
    <w:rsid w:val="00D879FA"/>
    <w:rsid w:val="00D90A23"/>
    <w:rsid w:val="00D91157"/>
    <w:rsid w:val="00D91B2E"/>
    <w:rsid w:val="00D932B5"/>
    <w:rsid w:val="00D93E9F"/>
    <w:rsid w:val="00D95C74"/>
    <w:rsid w:val="00D96CDE"/>
    <w:rsid w:val="00D972DD"/>
    <w:rsid w:val="00D97E91"/>
    <w:rsid w:val="00DA24AB"/>
    <w:rsid w:val="00DA2EA2"/>
    <w:rsid w:val="00DA2FE9"/>
    <w:rsid w:val="00DA4111"/>
    <w:rsid w:val="00DA42D0"/>
    <w:rsid w:val="00DA4A7F"/>
    <w:rsid w:val="00DA6E23"/>
    <w:rsid w:val="00DA7331"/>
    <w:rsid w:val="00DA7416"/>
    <w:rsid w:val="00DA7920"/>
    <w:rsid w:val="00DB08ED"/>
    <w:rsid w:val="00DB1083"/>
    <w:rsid w:val="00DB1448"/>
    <w:rsid w:val="00DB18C4"/>
    <w:rsid w:val="00DB2DE8"/>
    <w:rsid w:val="00DB3185"/>
    <w:rsid w:val="00DB336B"/>
    <w:rsid w:val="00DB39EF"/>
    <w:rsid w:val="00DB3C3D"/>
    <w:rsid w:val="00DB4508"/>
    <w:rsid w:val="00DB5548"/>
    <w:rsid w:val="00DB59DE"/>
    <w:rsid w:val="00DB785D"/>
    <w:rsid w:val="00DB78BB"/>
    <w:rsid w:val="00DC0106"/>
    <w:rsid w:val="00DC04BC"/>
    <w:rsid w:val="00DC0D71"/>
    <w:rsid w:val="00DC0D93"/>
    <w:rsid w:val="00DC0ED2"/>
    <w:rsid w:val="00DC122B"/>
    <w:rsid w:val="00DC1D2C"/>
    <w:rsid w:val="00DC3848"/>
    <w:rsid w:val="00DC43F6"/>
    <w:rsid w:val="00DC48B5"/>
    <w:rsid w:val="00DC5487"/>
    <w:rsid w:val="00DC5A20"/>
    <w:rsid w:val="00DC5AC1"/>
    <w:rsid w:val="00DC6865"/>
    <w:rsid w:val="00DC6B0C"/>
    <w:rsid w:val="00DC771A"/>
    <w:rsid w:val="00DC7A72"/>
    <w:rsid w:val="00DD0363"/>
    <w:rsid w:val="00DD2548"/>
    <w:rsid w:val="00DD286F"/>
    <w:rsid w:val="00DD32EB"/>
    <w:rsid w:val="00DD374D"/>
    <w:rsid w:val="00DD4252"/>
    <w:rsid w:val="00DD4A51"/>
    <w:rsid w:val="00DD4BC4"/>
    <w:rsid w:val="00DD5649"/>
    <w:rsid w:val="00DD611C"/>
    <w:rsid w:val="00DE0564"/>
    <w:rsid w:val="00DE0912"/>
    <w:rsid w:val="00DE21C7"/>
    <w:rsid w:val="00DE3117"/>
    <w:rsid w:val="00DE3257"/>
    <w:rsid w:val="00DE3623"/>
    <w:rsid w:val="00DE47BD"/>
    <w:rsid w:val="00DE50F4"/>
    <w:rsid w:val="00DE61F5"/>
    <w:rsid w:val="00DE686D"/>
    <w:rsid w:val="00DE7541"/>
    <w:rsid w:val="00DE7936"/>
    <w:rsid w:val="00DE7CF1"/>
    <w:rsid w:val="00DF1B44"/>
    <w:rsid w:val="00DF26E4"/>
    <w:rsid w:val="00DF36FD"/>
    <w:rsid w:val="00DF4183"/>
    <w:rsid w:val="00DF53FB"/>
    <w:rsid w:val="00DF6814"/>
    <w:rsid w:val="00DF7843"/>
    <w:rsid w:val="00DF78A4"/>
    <w:rsid w:val="00E01640"/>
    <w:rsid w:val="00E0169F"/>
    <w:rsid w:val="00E01A44"/>
    <w:rsid w:val="00E02205"/>
    <w:rsid w:val="00E0268C"/>
    <w:rsid w:val="00E0369D"/>
    <w:rsid w:val="00E038FB"/>
    <w:rsid w:val="00E03AA2"/>
    <w:rsid w:val="00E05183"/>
    <w:rsid w:val="00E05249"/>
    <w:rsid w:val="00E05890"/>
    <w:rsid w:val="00E0596A"/>
    <w:rsid w:val="00E06820"/>
    <w:rsid w:val="00E06C6C"/>
    <w:rsid w:val="00E10DA3"/>
    <w:rsid w:val="00E138B8"/>
    <w:rsid w:val="00E14207"/>
    <w:rsid w:val="00E14F6F"/>
    <w:rsid w:val="00E152B6"/>
    <w:rsid w:val="00E164F3"/>
    <w:rsid w:val="00E1686D"/>
    <w:rsid w:val="00E1686E"/>
    <w:rsid w:val="00E16FC3"/>
    <w:rsid w:val="00E170A1"/>
    <w:rsid w:val="00E17413"/>
    <w:rsid w:val="00E23604"/>
    <w:rsid w:val="00E23E62"/>
    <w:rsid w:val="00E242B1"/>
    <w:rsid w:val="00E24D61"/>
    <w:rsid w:val="00E26286"/>
    <w:rsid w:val="00E26A6A"/>
    <w:rsid w:val="00E26B6E"/>
    <w:rsid w:val="00E26BBA"/>
    <w:rsid w:val="00E27825"/>
    <w:rsid w:val="00E27EA8"/>
    <w:rsid w:val="00E3024E"/>
    <w:rsid w:val="00E31C49"/>
    <w:rsid w:val="00E3356B"/>
    <w:rsid w:val="00E34ABC"/>
    <w:rsid w:val="00E35A93"/>
    <w:rsid w:val="00E35F4B"/>
    <w:rsid w:val="00E35F86"/>
    <w:rsid w:val="00E36526"/>
    <w:rsid w:val="00E365C6"/>
    <w:rsid w:val="00E36FC2"/>
    <w:rsid w:val="00E379AC"/>
    <w:rsid w:val="00E41B59"/>
    <w:rsid w:val="00E4240C"/>
    <w:rsid w:val="00E4425D"/>
    <w:rsid w:val="00E4447A"/>
    <w:rsid w:val="00E44BF0"/>
    <w:rsid w:val="00E44F96"/>
    <w:rsid w:val="00E45BEA"/>
    <w:rsid w:val="00E45F9C"/>
    <w:rsid w:val="00E475AA"/>
    <w:rsid w:val="00E513D9"/>
    <w:rsid w:val="00E515C7"/>
    <w:rsid w:val="00E51965"/>
    <w:rsid w:val="00E5234E"/>
    <w:rsid w:val="00E52A4D"/>
    <w:rsid w:val="00E533C3"/>
    <w:rsid w:val="00E53A1D"/>
    <w:rsid w:val="00E54377"/>
    <w:rsid w:val="00E543D5"/>
    <w:rsid w:val="00E54CAA"/>
    <w:rsid w:val="00E553E0"/>
    <w:rsid w:val="00E55619"/>
    <w:rsid w:val="00E568AE"/>
    <w:rsid w:val="00E56AD0"/>
    <w:rsid w:val="00E57181"/>
    <w:rsid w:val="00E61C20"/>
    <w:rsid w:val="00E62CE8"/>
    <w:rsid w:val="00E62F6E"/>
    <w:rsid w:val="00E64B0A"/>
    <w:rsid w:val="00E64B2A"/>
    <w:rsid w:val="00E65C7D"/>
    <w:rsid w:val="00E671AE"/>
    <w:rsid w:val="00E67D46"/>
    <w:rsid w:val="00E702B4"/>
    <w:rsid w:val="00E7098C"/>
    <w:rsid w:val="00E71AC3"/>
    <w:rsid w:val="00E72493"/>
    <w:rsid w:val="00E72678"/>
    <w:rsid w:val="00E73B09"/>
    <w:rsid w:val="00E7428C"/>
    <w:rsid w:val="00E7438C"/>
    <w:rsid w:val="00E744B0"/>
    <w:rsid w:val="00E747B6"/>
    <w:rsid w:val="00E756D1"/>
    <w:rsid w:val="00E75D7F"/>
    <w:rsid w:val="00E75E65"/>
    <w:rsid w:val="00E775F2"/>
    <w:rsid w:val="00E77762"/>
    <w:rsid w:val="00E779A3"/>
    <w:rsid w:val="00E803DB"/>
    <w:rsid w:val="00E8599A"/>
    <w:rsid w:val="00E86470"/>
    <w:rsid w:val="00E90356"/>
    <w:rsid w:val="00E92061"/>
    <w:rsid w:val="00E9222E"/>
    <w:rsid w:val="00E92804"/>
    <w:rsid w:val="00E93C4E"/>
    <w:rsid w:val="00E93FF6"/>
    <w:rsid w:val="00E95125"/>
    <w:rsid w:val="00E959AD"/>
    <w:rsid w:val="00E963DD"/>
    <w:rsid w:val="00E965BC"/>
    <w:rsid w:val="00E96FD6"/>
    <w:rsid w:val="00E9701E"/>
    <w:rsid w:val="00E9794F"/>
    <w:rsid w:val="00EA1681"/>
    <w:rsid w:val="00EA2027"/>
    <w:rsid w:val="00EA2FE7"/>
    <w:rsid w:val="00EA37CA"/>
    <w:rsid w:val="00EA4CB6"/>
    <w:rsid w:val="00EA4EE6"/>
    <w:rsid w:val="00EA70F2"/>
    <w:rsid w:val="00EB000A"/>
    <w:rsid w:val="00EB0090"/>
    <w:rsid w:val="00EB045B"/>
    <w:rsid w:val="00EB10C1"/>
    <w:rsid w:val="00EB2004"/>
    <w:rsid w:val="00EB2729"/>
    <w:rsid w:val="00EB28EF"/>
    <w:rsid w:val="00EB3B66"/>
    <w:rsid w:val="00EB523B"/>
    <w:rsid w:val="00EB5321"/>
    <w:rsid w:val="00EB5DAC"/>
    <w:rsid w:val="00EB660C"/>
    <w:rsid w:val="00EB686F"/>
    <w:rsid w:val="00EB68A2"/>
    <w:rsid w:val="00EB68EE"/>
    <w:rsid w:val="00EB777F"/>
    <w:rsid w:val="00EC0659"/>
    <w:rsid w:val="00EC0A1E"/>
    <w:rsid w:val="00EC134F"/>
    <w:rsid w:val="00EC1DEF"/>
    <w:rsid w:val="00EC2455"/>
    <w:rsid w:val="00EC356B"/>
    <w:rsid w:val="00EC42E1"/>
    <w:rsid w:val="00EC436F"/>
    <w:rsid w:val="00EC4E02"/>
    <w:rsid w:val="00ED1135"/>
    <w:rsid w:val="00ED1EC4"/>
    <w:rsid w:val="00ED1FEF"/>
    <w:rsid w:val="00ED28B6"/>
    <w:rsid w:val="00ED292D"/>
    <w:rsid w:val="00ED3678"/>
    <w:rsid w:val="00ED37EB"/>
    <w:rsid w:val="00ED403E"/>
    <w:rsid w:val="00ED4FBE"/>
    <w:rsid w:val="00ED585D"/>
    <w:rsid w:val="00ED6C51"/>
    <w:rsid w:val="00ED7145"/>
    <w:rsid w:val="00EE030C"/>
    <w:rsid w:val="00EE0773"/>
    <w:rsid w:val="00EE0DD9"/>
    <w:rsid w:val="00EE0F16"/>
    <w:rsid w:val="00EE1222"/>
    <w:rsid w:val="00EE1695"/>
    <w:rsid w:val="00EE18BF"/>
    <w:rsid w:val="00EE1E3C"/>
    <w:rsid w:val="00EE328F"/>
    <w:rsid w:val="00EE4124"/>
    <w:rsid w:val="00EE5477"/>
    <w:rsid w:val="00EE5C96"/>
    <w:rsid w:val="00EE637D"/>
    <w:rsid w:val="00EE6F2C"/>
    <w:rsid w:val="00EE7302"/>
    <w:rsid w:val="00EE7EC9"/>
    <w:rsid w:val="00EF0ED4"/>
    <w:rsid w:val="00EF0F93"/>
    <w:rsid w:val="00EF1807"/>
    <w:rsid w:val="00EF355A"/>
    <w:rsid w:val="00EF35F2"/>
    <w:rsid w:val="00EF67F3"/>
    <w:rsid w:val="00EF6ADE"/>
    <w:rsid w:val="00EF6B97"/>
    <w:rsid w:val="00EF7D5B"/>
    <w:rsid w:val="00F01784"/>
    <w:rsid w:val="00F034D7"/>
    <w:rsid w:val="00F037A9"/>
    <w:rsid w:val="00F03EE9"/>
    <w:rsid w:val="00F04C18"/>
    <w:rsid w:val="00F05693"/>
    <w:rsid w:val="00F066AB"/>
    <w:rsid w:val="00F06D6A"/>
    <w:rsid w:val="00F10038"/>
    <w:rsid w:val="00F10113"/>
    <w:rsid w:val="00F10E28"/>
    <w:rsid w:val="00F10E31"/>
    <w:rsid w:val="00F11281"/>
    <w:rsid w:val="00F13DD1"/>
    <w:rsid w:val="00F13EFF"/>
    <w:rsid w:val="00F152DA"/>
    <w:rsid w:val="00F16095"/>
    <w:rsid w:val="00F16173"/>
    <w:rsid w:val="00F16C67"/>
    <w:rsid w:val="00F16C9C"/>
    <w:rsid w:val="00F21678"/>
    <w:rsid w:val="00F21D42"/>
    <w:rsid w:val="00F2272B"/>
    <w:rsid w:val="00F2301A"/>
    <w:rsid w:val="00F23505"/>
    <w:rsid w:val="00F23C1E"/>
    <w:rsid w:val="00F248F9"/>
    <w:rsid w:val="00F24E9E"/>
    <w:rsid w:val="00F24FBF"/>
    <w:rsid w:val="00F259C3"/>
    <w:rsid w:val="00F25C41"/>
    <w:rsid w:val="00F25DB4"/>
    <w:rsid w:val="00F25F9A"/>
    <w:rsid w:val="00F273CD"/>
    <w:rsid w:val="00F315D6"/>
    <w:rsid w:val="00F32458"/>
    <w:rsid w:val="00F32E80"/>
    <w:rsid w:val="00F33269"/>
    <w:rsid w:val="00F33651"/>
    <w:rsid w:val="00F337AE"/>
    <w:rsid w:val="00F338EF"/>
    <w:rsid w:val="00F33BFB"/>
    <w:rsid w:val="00F34DDE"/>
    <w:rsid w:val="00F3520F"/>
    <w:rsid w:val="00F35B66"/>
    <w:rsid w:val="00F36B8C"/>
    <w:rsid w:val="00F37E92"/>
    <w:rsid w:val="00F37EED"/>
    <w:rsid w:val="00F40255"/>
    <w:rsid w:val="00F4083C"/>
    <w:rsid w:val="00F408F3"/>
    <w:rsid w:val="00F40EF0"/>
    <w:rsid w:val="00F416B9"/>
    <w:rsid w:val="00F41E9B"/>
    <w:rsid w:val="00F424F5"/>
    <w:rsid w:val="00F427A9"/>
    <w:rsid w:val="00F42909"/>
    <w:rsid w:val="00F42F1E"/>
    <w:rsid w:val="00F437E8"/>
    <w:rsid w:val="00F44EFF"/>
    <w:rsid w:val="00F4571E"/>
    <w:rsid w:val="00F4683B"/>
    <w:rsid w:val="00F47F0E"/>
    <w:rsid w:val="00F50188"/>
    <w:rsid w:val="00F5135F"/>
    <w:rsid w:val="00F513BA"/>
    <w:rsid w:val="00F51597"/>
    <w:rsid w:val="00F51C9D"/>
    <w:rsid w:val="00F52440"/>
    <w:rsid w:val="00F535CA"/>
    <w:rsid w:val="00F53E52"/>
    <w:rsid w:val="00F55D7D"/>
    <w:rsid w:val="00F56506"/>
    <w:rsid w:val="00F57A5C"/>
    <w:rsid w:val="00F60081"/>
    <w:rsid w:val="00F60A93"/>
    <w:rsid w:val="00F60E1C"/>
    <w:rsid w:val="00F61639"/>
    <w:rsid w:val="00F62923"/>
    <w:rsid w:val="00F64016"/>
    <w:rsid w:val="00F643AF"/>
    <w:rsid w:val="00F64937"/>
    <w:rsid w:val="00F64DC5"/>
    <w:rsid w:val="00F65489"/>
    <w:rsid w:val="00F65ECC"/>
    <w:rsid w:val="00F666AB"/>
    <w:rsid w:val="00F666E1"/>
    <w:rsid w:val="00F701B3"/>
    <w:rsid w:val="00F706F9"/>
    <w:rsid w:val="00F70815"/>
    <w:rsid w:val="00F70C15"/>
    <w:rsid w:val="00F71707"/>
    <w:rsid w:val="00F725AC"/>
    <w:rsid w:val="00F73E15"/>
    <w:rsid w:val="00F76640"/>
    <w:rsid w:val="00F76C36"/>
    <w:rsid w:val="00F77F10"/>
    <w:rsid w:val="00F80217"/>
    <w:rsid w:val="00F80CD2"/>
    <w:rsid w:val="00F80DBA"/>
    <w:rsid w:val="00F80FFD"/>
    <w:rsid w:val="00F81FA6"/>
    <w:rsid w:val="00F82BBA"/>
    <w:rsid w:val="00F84124"/>
    <w:rsid w:val="00F84A3F"/>
    <w:rsid w:val="00F85513"/>
    <w:rsid w:val="00F85E70"/>
    <w:rsid w:val="00F86DC0"/>
    <w:rsid w:val="00F86EEF"/>
    <w:rsid w:val="00F879A2"/>
    <w:rsid w:val="00F90205"/>
    <w:rsid w:val="00F91F61"/>
    <w:rsid w:val="00F91F94"/>
    <w:rsid w:val="00F92396"/>
    <w:rsid w:val="00F93417"/>
    <w:rsid w:val="00F94465"/>
    <w:rsid w:val="00F9474E"/>
    <w:rsid w:val="00F94759"/>
    <w:rsid w:val="00F949AA"/>
    <w:rsid w:val="00F94A40"/>
    <w:rsid w:val="00F94E96"/>
    <w:rsid w:val="00F9532E"/>
    <w:rsid w:val="00F95A0D"/>
    <w:rsid w:val="00F96BDA"/>
    <w:rsid w:val="00F97181"/>
    <w:rsid w:val="00FA09DD"/>
    <w:rsid w:val="00FA0B98"/>
    <w:rsid w:val="00FA0BDF"/>
    <w:rsid w:val="00FA2BB6"/>
    <w:rsid w:val="00FA2D8E"/>
    <w:rsid w:val="00FA2E26"/>
    <w:rsid w:val="00FA37F4"/>
    <w:rsid w:val="00FA430F"/>
    <w:rsid w:val="00FA44F4"/>
    <w:rsid w:val="00FA5633"/>
    <w:rsid w:val="00FB137A"/>
    <w:rsid w:val="00FB1BC4"/>
    <w:rsid w:val="00FB269C"/>
    <w:rsid w:val="00FB2806"/>
    <w:rsid w:val="00FB2EA8"/>
    <w:rsid w:val="00FB3029"/>
    <w:rsid w:val="00FB304A"/>
    <w:rsid w:val="00FB349E"/>
    <w:rsid w:val="00FB3507"/>
    <w:rsid w:val="00FB3A2E"/>
    <w:rsid w:val="00FB5286"/>
    <w:rsid w:val="00FB5371"/>
    <w:rsid w:val="00FB5E47"/>
    <w:rsid w:val="00FB6077"/>
    <w:rsid w:val="00FB78D5"/>
    <w:rsid w:val="00FC06D0"/>
    <w:rsid w:val="00FC0BF3"/>
    <w:rsid w:val="00FC1AB9"/>
    <w:rsid w:val="00FC3A72"/>
    <w:rsid w:val="00FC3E27"/>
    <w:rsid w:val="00FC43B9"/>
    <w:rsid w:val="00FC4411"/>
    <w:rsid w:val="00FC5096"/>
    <w:rsid w:val="00FC521E"/>
    <w:rsid w:val="00FC5DD7"/>
    <w:rsid w:val="00FC73EF"/>
    <w:rsid w:val="00FC7898"/>
    <w:rsid w:val="00FC7A64"/>
    <w:rsid w:val="00FD0251"/>
    <w:rsid w:val="00FD232D"/>
    <w:rsid w:val="00FD2399"/>
    <w:rsid w:val="00FD3CA5"/>
    <w:rsid w:val="00FD3E2C"/>
    <w:rsid w:val="00FD4CE6"/>
    <w:rsid w:val="00FD7ABE"/>
    <w:rsid w:val="00FE0841"/>
    <w:rsid w:val="00FE12D8"/>
    <w:rsid w:val="00FE3A2F"/>
    <w:rsid w:val="00FE3D04"/>
    <w:rsid w:val="00FE459D"/>
    <w:rsid w:val="00FE508B"/>
    <w:rsid w:val="00FE53FC"/>
    <w:rsid w:val="00FE5EC3"/>
    <w:rsid w:val="00FE710F"/>
    <w:rsid w:val="00FF0067"/>
    <w:rsid w:val="00FF01B7"/>
    <w:rsid w:val="00FF0FF3"/>
    <w:rsid w:val="00FF10C4"/>
    <w:rsid w:val="00FF1712"/>
    <w:rsid w:val="00FF2BB7"/>
    <w:rsid w:val="00FF355F"/>
    <w:rsid w:val="00FF4BCA"/>
    <w:rsid w:val="00FF4E01"/>
    <w:rsid w:val="00FF577D"/>
    <w:rsid w:val="00FF57D6"/>
    <w:rsid w:val="00FF6532"/>
    <w:rsid w:val="00F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56BE2D"/>
  <w15:chartTrackingRefBased/>
  <w15:docId w15:val="{BC43C70A-8DB6-454A-A0B4-198A6BEFE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1861"/>
    <w:pPr>
      <w:widowControl w:val="0"/>
      <w:spacing w:before="120" w:after="120"/>
      <w:jc w:val="both"/>
    </w:pPr>
    <w:rPr>
      <w:rFonts w:ascii="Arial" w:hAnsi="Arial"/>
      <w:sz w:val="22"/>
    </w:rPr>
  </w:style>
  <w:style w:type="paragraph" w:styleId="Nadpis1">
    <w:name w:val="heading 1"/>
    <w:aliases w:val="Nadpis 1 Char"/>
    <w:basedOn w:val="Normln"/>
    <w:next w:val="Normln"/>
    <w:link w:val="Nadpis1Char2"/>
    <w:uiPriority w:val="99"/>
    <w:qFormat/>
    <w:rsid w:val="004F4963"/>
    <w:pPr>
      <w:keepNext/>
      <w:numPr>
        <w:numId w:val="4"/>
      </w:numPr>
      <w:tabs>
        <w:tab w:val="clear" w:pos="141"/>
        <w:tab w:val="left" w:pos="0"/>
      </w:tabs>
      <w:spacing w:before="240" w:after="60"/>
      <w:ind w:left="0"/>
      <w:jc w:val="left"/>
      <w:outlineLvl w:val="0"/>
    </w:pPr>
    <w:rPr>
      <w:b/>
      <w:caps/>
      <w:kern w:val="28"/>
      <w:sz w:val="36"/>
      <w:szCs w:val="36"/>
      <w:lang w:val="x-none" w:eastAsia="x-none"/>
    </w:rPr>
  </w:style>
  <w:style w:type="paragraph" w:styleId="Nadpis2">
    <w:name w:val="heading 2"/>
    <w:aliases w:val="Nadpis 2 Char Char Char,Nadpis 21 Char,Nadpis 2 Char"/>
    <w:basedOn w:val="Normln"/>
    <w:next w:val="Normln"/>
    <w:link w:val="Nadpis2Char1"/>
    <w:autoRedefine/>
    <w:uiPriority w:val="99"/>
    <w:qFormat/>
    <w:rsid w:val="00C936DE"/>
    <w:pPr>
      <w:keepNext/>
      <w:numPr>
        <w:ilvl w:val="1"/>
        <w:numId w:val="4"/>
      </w:numPr>
      <w:tabs>
        <w:tab w:val="num" w:pos="284"/>
      </w:tabs>
      <w:spacing w:before="240" w:after="60"/>
      <w:ind w:left="0"/>
      <w:outlineLvl w:val="1"/>
    </w:pPr>
    <w:rPr>
      <w:b/>
      <w:sz w:val="28"/>
      <w:szCs w:val="22"/>
      <w:lang w:eastAsia="x-none"/>
    </w:rPr>
  </w:style>
  <w:style w:type="paragraph" w:styleId="Nadpis3">
    <w:name w:val="heading 3"/>
    <w:aliases w:val="Nadpis 3 Char,Nadpis 3 Char1 Char,Nadpis 3 Char Char Char"/>
    <w:basedOn w:val="Normln"/>
    <w:next w:val="Normln"/>
    <w:link w:val="Nadpis3Char1"/>
    <w:uiPriority w:val="99"/>
    <w:qFormat/>
    <w:rsid w:val="005936A4"/>
    <w:pPr>
      <w:keepNext/>
      <w:numPr>
        <w:ilvl w:val="2"/>
        <w:numId w:val="4"/>
      </w:numPr>
      <w:spacing w:before="240"/>
      <w:outlineLvl w:val="2"/>
    </w:pPr>
    <w:rPr>
      <w:sz w:val="24"/>
      <w:lang w:val="x-none" w:eastAsia="x-none"/>
    </w:rPr>
  </w:style>
  <w:style w:type="paragraph" w:styleId="Nadpis4">
    <w:name w:val="heading 4"/>
    <w:basedOn w:val="Normln"/>
    <w:next w:val="Normln"/>
    <w:link w:val="Nadpis4Char"/>
    <w:uiPriority w:val="99"/>
    <w:qFormat/>
    <w:rsid w:val="005936A4"/>
    <w:pPr>
      <w:keepNext/>
      <w:numPr>
        <w:ilvl w:val="3"/>
        <w:numId w:val="4"/>
      </w:numPr>
      <w:shd w:val="clear" w:color="0000FF" w:fill="auto"/>
      <w:spacing w:before="240" w:after="0"/>
      <w:outlineLvl w:val="3"/>
    </w:pPr>
    <w:rPr>
      <w:b/>
      <w:sz w:val="20"/>
      <w:lang w:val="x-none" w:eastAsia="x-none"/>
    </w:rPr>
  </w:style>
  <w:style w:type="paragraph" w:styleId="Nadpis5">
    <w:name w:val="heading 5"/>
    <w:basedOn w:val="Normln"/>
    <w:next w:val="Normln"/>
    <w:link w:val="Nadpis5Char"/>
    <w:uiPriority w:val="99"/>
    <w:qFormat/>
    <w:rsid w:val="005936A4"/>
    <w:pPr>
      <w:keepNext/>
      <w:numPr>
        <w:ilvl w:val="4"/>
        <w:numId w:val="4"/>
      </w:numPr>
      <w:jc w:val="center"/>
      <w:outlineLvl w:val="4"/>
    </w:pPr>
    <w:rPr>
      <w:b/>
      <w:sz w:val="44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9"/>
    <w:qFormat/>
    <w:rsid w:val="005936A4"/>
    <w:pPr>
      <w:keepNext/>
      <w:numPr>
        <w:ilvl w:val="5"/>
        <w:numId w:val="4"/>
      </w:numPr>
      <w:outlineLvl w:val="5"/>
    </w:pPr>
    <w:rPr>
      <w:b/>
      <w:sz w:val="36"/>
      <w:lang w:val="x-none" w:eastAsia="x-none"/>
    </w:rPr>
  </w:style>
  <w:style w:type="paragraph" w:styleId="Nadpis7">
    <w:name w:val="heading 7"/>
    <w:basedOn w:val="Normln"/>
    <w:next w:val="Normln"/>
    <w:link w:val="Nadpis7Char"/>
    <w:uiPriority w:val="99"/>
    <w:qFormat/>
    <w:rsid w:val="005936A4"/>
    <w:pPr>
      <w:keepNext/>
      <w:numPr>
        <w:ilvl w:val="6"/>
        <w:numId w:val="4"/>
      </w:numPr>
      <w:outlineLvl w:val="6"/>
    </w:pPr>
    <w:rPr>
      <w:i/>
      <w:sz w:val="20"/>
      <w:lang w:val="x-none" w:eastAsia="x-none"/>
    </w:rPr>
  </w:style>
  <w:style w:type="paragraph" w:styleId="Nadpis8">
    <w:name w:val="heading 8"/>
    <w:basedOn w:val="Normln"/>
    <w:next w:val="Normln"/>
    <w:link w:val="Nadpis8Char"/>
    <w:uiPriority w:val="99"/>
    <w:qFormat/>
    <w:rsid w:val="005936A4"/>
    <w:pPr>
      <w:keepNext/>
      <w:numPr>
        <w:ilvl w:val="7"/>
        <w:numId w:val="4"/>
      </w:numPr>
      <w:tabs>
        <w:tab w:val="left" w:pos="3544"/>
      </w:tabs>
      <w:outlineLvl w:val="7"/>
    </w:pPr>
    <w:rPr>
      <w:b/>
      <w:sz w:val="28"/>
      <w:lang w:val="x-none" w:eastAsia="x-none"/>
    </w:rPr>
  </w:style>
  <w:style w:type="paragraph" w:styleId="Nadpis9">
    <w:name w:val="heading 9"/>
    <w:basedOn w:val="Normln"/>
    <w:next w:val="Normln"/>
    <w:link w:val="Nadpis9Char"/>
    <w:uiPriority w:val="99"/>
    <w:qFormat/>
    <w:rsid w:val="005936A4"/>
    <w:pPr>
      <w:keepNext/>
      <w:numPr>
        <w:ilvl w:val="8"/>
        <w:numId w:val="4"/>
      </w:numPr>
      <w:outlineLvl w:val="8"/>
    </w:pPr>
    <w:rPr>
      <w:b/>
      <w:sz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2">
    <w:name w:val="Nadpis 1 Char2"/>
    <w:aliases w:val="Nadpis 1 Char Char"/>
    <w:link w:val="Nadpis1"/>
    <w:uiPriority w:val="99"/>
    <w:locked/>
    <w:rsid w:val="004F4963"/>
    <w:rPr>
      <w:rFonts w:ascii="Arial" w:hAnsi="Arial"/>
      <w:b/>
      <w:caps/>
      <w:kern w:val="28"/>
      <w:sz w:val="36"/>
      <w:szCs w:val="36"/>
      <w:lang w:val="x-none" w:eastAsia="x-none"/>
    </w:rPr>
  </w:style>
  <w:style w:type="character" w:customStyle="1" w:styleId="Nadpis2Char1">
    <w:name w:val="Nadpis 2 Char1"/>
    <w:aliases w:val="Nadpis 2 Char Char Char Char1,Nadpis 21 Char Char1,Nadpis 2 Char Char"/>
    <w:link w:val="Nadpis2"/>
    <w:uiPriority w:val="99"/>
    <w:locked/>
    <w:rsid w:val="00C936DE"/>
    <w:rPr>
      <w:rFonts w:ascii="Arial" w:hAnsi="Arial"/>
      <w:b/>
      <w:sz w:val="28"/>
      <w:szCs w:val="22"/>
      <w:lang w:eastAsia="x-none"/>
    </w:rPr>
  </w:style>
  <w:style w:type="character" w:customStyle="1" w:styleId="Nadpis3Char1">
    <w:name w:val="Nadpis 3 Char1"/>
    <w:aliases w:val="Nadpis 3 Char Char3,Nadpis 3 Char1 Char Char2,Nadpis 3 Char Char Char Char"/>
    <w:link w:val="Nadpis3"/>
    <w:uiPriority w:val="99"/>
    <w:locked/>
    <w:rsid w:val="005936A4"/>
    <w:rPr>
      <w:rFonts w:ascii="Arial" w:hAnsi="Arial"/>
      <w:sz w:val="24"/>
      <w:lang w:val="x-none" w:eastAsia="x-none"/>
    </w:rPr>
  </w:style>
  <w:style w:type="character" w:customStyle="1" w:styleId="Nadpis4Char">
    <w:name w:val="Nadpis 4 Char"/>
    <w:link w:val="Nadpis4"/>
    <w:uiPriority w:val="99"/>
    <w:locked/>
    <w:rsid w:val="005936A4"/>
    <w:rPr>
      <w:rFonts w:ascii="Arial" w:hAnsi="Arial"/>
      <w:b/>
      <w:lang w:val="x-none" w:eastAsia="x-none" w:bidi="ar-SA"/>
    </w:rPr>
  </w:style>
  <w:style w:type="character" w:customStyle="1" w:styleId="Nadpis5Char">
    <w:name w:val="Nadpis 5 Char"/>
    <w:link w:val="Nadpis5"/>
    <w:uiPriority w:val="99"/>
    <w:locked/>
    <w:rsid w:val="005936A4"/>
    <w:rPr>
      <w:rFonts w:ascii="Arial" w:hAnsi="Arial"/>
      <w:b/>
      <w:sz w:val="44"/>
      <w:lang w:val="x-none" w:eastAsia="x-none" w:bidi="ar-SA"/>
    </w:rPr>
  </w:style>
  <w:style w:type="character" w:customStyle="1" w:styleId="Nadpis6Char">
    <w:name w:val="Nadpis 6 Char"/>
    <w:link w:val="Nadpis6"/>
    <w:uiPriority w:val="99"/>
    <w:locked/>
    <w:rsid w:val="005936A4"/>
    <w:rPr>
      <w:rFonts w:ascii="Arial" w:hAnsi="Arial"/>
      <w:b/>
      <w:sz w:val="36"/>
      <w:lang w:val="x-none" w:eastAsia="x-none" w:bidi="ar-SA"/>
    </w:rPr>
  </w:style>
  <w:style w:type="character" w:customStyle="1" w:styleId="Nadpis7Char">
    <w:name w:val="Nadpis 7 Char"/>
    <w:link w:val="Nadpis7"/>
    <w:uiPriority w:val="99"/>
    <w:locked/>
    <w:rsid w:val="005936A4"/>
    <w:rPr>
      <w:rFonts w:ascii="Arial" w:hAnsi="Arial"/>
      <w:i/>
      <w:lang w:val="x-none" w:eastAsia="x-none" w:bidi="ar-SA"/>
    </w:rPr>
  </w:style>
  <w:style w:type="character" w:customStyle="1" w:styleId="Nadpis8Char">
    <w:name w:val="Nadpis 8 Char"/>
    <w:link w:val="Nadpis8"/>
    <w:uiPriority w:val="99"/>
    <w:locked/>
    <w:rsid w:val="005936A4"/>
    <w:rPr>
      <w:rFonts w:ascii="Arial" w:hAnsi="Arial"/>
      <w:b/>
      <w:sz w:val="28"/>
      <w:lang w:val="x-none" w:eastAsia="x-none" w:bidi="ar-SA"/>
    </w:rPr>
  </w:style>
  <w:style w:type="character" w:customStyle="1" w:styleId="Nadpis9Char">
    <w:name w:val="Nadpis 9 Char"/>
    <w:link w:val="Nadpis9"/>
    <w:uiPriority w:val="99"/>
    <w:locked/>
    <w:rsid w:val="005936A4"/>
    <w:rPr>
      <w:rFonts w:ascii="Arial" w:hAnsi="Arial"/>
      <w:b/>
      <w:lang w:val="x-none" w:eastAsia="x-none" w:bidi="ar-SA"/>
    </w:rPr>
  </w:style>
  <w:style w:type="character" w:customStyle="1" w:styleId="Heading1Char">
    <w:name w:val="Heading 1 Char"/>
    <w:aliases w:val="Nadpis 1 Char Char1,Nadpis 1 Char1"/>
    <w:uiPriority w:val="99"/>
    <w:locked/>
    <w:rsid w:val="00FB3507"/>
    <w:rPr>
      <w:rFonts w:ascii="Cambria" w:hAnsi="Cambria"/>
      <w:b/>
      <w:kern w:val="32"/>
      <w:sz w:val="32"/>
    </w:rPr>
  </w:style>
  <w:style w:type="character" w:customStyle="1" w:styleId="Heading2Char">
    <w:name w:val="Heading 2 Char"/>
    <w:aliases w:val="Nadpis 2 Char Char Char Char,Nadpis 21 Char Char,Nadpis 2 Char Char Char1"/>
    <w:uiPriority w:val="99"/>
    <w:semiHidden/>
    <w:rsid w:val="00FB3507"/>
    <w:rPr>
      <w:rFonts w:ascii="Cambria" w:hAnsi="Cambria"/>
      <w:b/>
      <w:i/>
      <w:sz w:val="28"/>
    </w:rPr>
  </w:style>
  <w:style w:type="paragraph" w:styleId="Textbubliny">
    <w:name w:val="Balloon Text"/>
    <w:basedOn w:val="Normln"/>
    <w:link w:val="TextbublinyChar"/>
    <w:uiPriority w:val="99"/>
    <w:semiHidden/>
    <w:rsid w:val="00932FE2"/>
    <w:rPr>
      <w:rFonts w:ascii="Tahoma" w:hAnsi="Tahoma"/>
      <w:sz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32FE2"/>
    <w:rPr>
      <w:rFonts w:ascii="Tahoma" w:hAnsi="Tahoma"/>
      <w:sz w:val="16"/>
      <w:lang w:val="cs-CZ" w:eastAsia="cs-CZ"/>
    </w:rPr>
  </w:style>
  <w:style w:type="character" w:customStyle="1" w:styleId="Nadpis3CharChar1">
    <w:name w:val="Nadpis 3 Char Char1"/>
    <w:aliases w:val="Nadpis 3 Char1 Char Char1,Nadpis 3 Char Char Char Char1,Nadpis 3 Char Char2,Nadpis 3 Char Char Char Char Char,Nadpis 3 Char1 Char Char,Nadpis 3 Char Char Char Char2,Nadpis 3 Char Char"/>
    <w:uiPriority w:val="99"/>
    <w:rsid w:val="00932FE2"/>
    <w:rPr>
      <w:rFonts w:ascii="Arial" w:hAnsi="Arial"/>
      <w:b/>
      <w:sz w:val="24"/>
      <w:lang w:val="cs-CZ" w:eastAsia="cs-CZ"/>
    </w:rPr>
  </w:style>
  <w:style w:type="paragraph" w:styleId="Adresanaoblku">
    <w:name w:val="envelope address"/>
    <w:basedOn w:val="Normln"/>
    <w:uiPriority w:val="99"/>
    <w:rsid w:val="00932FE2"/>
    <w:pPr>
      <w:framePr w:w="7920" w:h="1980" w:hRule="exact" w:hSpace="141" w:wrap="auto" w:hAnchor="page" w:xAlign="center" w:yAlign="bottom"/>
      <w:ind w:left="2880"/>
    </w:pPr>
    <w:rPr>
      <w:rFonts w:cs="Arial"/>
      <w:szCs w:val="24"/>
    </w:rPr>
  </w:style>
  <w:style w:type="paragraph" w:styleId="Zkladntext2">
    <w:name w:val="Body Text 2"/>
    <w:basedOn w:val="Normln"/>
    <w:link w:val="Zkladntext2Char"/>
    <w:uiPriority w:val="99"/>
    <w:rsid w:val="00932FE2"/>
    <w:pPr>
      <w:pBdr>
        <w:top w:val="single" w:sz="18" w:space="1" w:color="auto"/>
        <w:left w:val="single" w:sz="18" w:space="1" w:color="auto"/>
        <w:bottom w:val="single" w:sz="18" w:space="1" w:color="auto"/>
        <w:right w:val="single" w:sz="18" w:space="1" w:color="auto"/>
      </w:pBdr>
      <w:shd w:val="pct10" w:color="auto" w:fill="auto"/>
      <w:jc w:val="center"/>
    </w:pPr>
    <w:rPr>
      <w:b/>
      <w:caps/>
      <w:color w:val="FF0000"/>
    </w:rPr>
  </w:style>
  <w:style w:type="character" w:customStyle="1" w:styleId="Zkladntext2Char">
    <w:name w:val="Základní text 2 Char"/>
    <w:link w:val="Zkladntext2"/>
    <w:uiPriority w:val="99"/>
    <w:semiHidden/>
    <w:locked/>
    <w:rsid w:val="00932FE2"/>
    <w:rPr>
      <w:rFonts w:ascii="Arial" w:hAnsi="Arial"/>
      <w:b/>
      <w:caps/>
      <w:color w:val="FF0000"/>
      <w:sz w:val="22"/>
      <w:lang w:val="cs-CZ" w:eastAsia="cs-CZ"/>
    </w:rPr>
  </w:style>
  <w:style w:type="character" w:styleId="slostrnky">
    <w:name w:val="page number"/>
    <w:uiPriority w:val="99"/>
    <w:rsid w:val="00932FE2"/>
    <w:rPr>
      <w:rFonts w:cs="Times New Roman"/>
    </w:rPr>
  </w:style>
  <w:style w:type="paragraph" w:styleId="Zhlav">
    <w:name w:val="header"/>
    <w:basedOn w:val="Normln"/>
    <w:link w:val="ZhlavChar"/>
    <w:uiPriority w:val="99"/>
    <w:rsid w:val="00932FE2"/>
    <w:rPr>
      <w:sz w:val="20"/>
      <w:lang w:val="x-none" w:eastAsia="x-none"/>
    </w:rPr>
  </w:style>
  <w:style w:type="character" w:customStyle="1" w:styleId="ZhlavChar">
    <w:name w:val="Záhlaví Char"/>
    <w:link w:val="Zhlav"/>
    <w:uiPriority w:val="99"/>
    <w:semiHidden/>
    <w:locked/>
    <w:rsid w:val="00932FE2"/>
    <w:rPr>
      <w:rFonts w:ascii="Arial" w:hAnsi="Arial"/>
      <w:sz w:val="20"/>
    </w:rPr>
  </w:style>
  <w:style w:type="paragraph" w:customStyle="1" w:styleId="Dotaznknetunvelk8">
    <w:name w:val="Dotazník netučná velká 8"/>
    <w:basedOn w:val="Zhlav"/>
    <w:uiPriority w:val="99"/>
    <w:rsid w:val="00932FE2"/>
    <w:pPr>
      <w:spacing w:before="0" w:after="0"/>
    </w:pPr>
    <w:rPr>
      <w:rFonts w:ascii="Times New Roman" w:hAnsi="Times New Roman"/>
      <w:caps/>
      <w:sz w:val="18"/>
      <w:lang w:val="en-US"/>
    </w:rPr>
  </w:style>
  <w:style w:type="paragraph" w:customStyle="1" w:styleId="Dotaznktun8">
    <w:name w:val="Dotazník tučná 8"/>
    <w:basedOn w:val="Zhlav"/>
    <w:uiPriority w:val="99"/>
    <w:rsid w:val="00932FE2"/>
    <w:pPr>
      <w:spacing w:before="0" w:after="0"/>
    </w:pPr>
    <w:rPr>
      <w:rFonts w:ascii="Times New Roman" w:hAnsi="Times New Roman"/>
      <w:b/>
      <w:sz w:val="18"/>
      <w:lang w:val="en-US"/>
    </w:rPr>
  </w:style>
  <w:style w:type="paragraph" w:customStyle="1" w:styleId="Dotaznkovpokynov">
    <w:name w:val="Dotazníkový pokynový"/>
    <w:basedOn w:val="Normln"/>
    <w:uiPriority w:val="99"/>
    <w:rsid w:val="00932FE2"/>
    <w:pPr>
      <w:spacing w:before="0" w:after="0"/>
    </w:pPr>
    <w:rPr>
      <w:rFonts w:ascii="Times New Roman" w:hAnsi="Times New Roman"/>
      <w:i/>
      <w:caps/>
      <w:sz w:val="18"/>
    </w:rPr>
  </w:style>
  <w:style w:type="paragraph" w:customStyle="1" w:styleId="Dotaznkovtun">
    <w:name w:val="Dotazníkový tučný"/>
    <w:basedOn w:val="Normln"/>
    <w:uiPriority w:val="99"/>
    <w:rsid w:val="00932FE2"/>
    <w:pPr>
      <w:spacing w:before="0" w:after="0"/>
    </w:pPr>
    <w:rPr>
      <w:rFonts w:ascii="Times New Roman" w:hAnsi="Times New Roman"/>
      <w:b/>
      <w:sz w:val="18"/>
    </w:rPr>
  </w:style>
  <w:style w:type="paragraph" w:customStyle="1" w:styleId="Headlines">
    <w:name w:val="Headlines"/>
    <w:basedOn w:val="Normln"/>
    <w:uiPriority w:val="99"/>
    <w:rsid w:val="00932FE2"/>
    <w:pPr>
      <w:spacing w:after="240"/>
    </w:pPr>
    <w:rPr>
      <w:i/>
      <w:sz w:val="40"/>
    </w:rPr>
  </w:style>
  <w:style w:type="character" w:styleId="Hypertextovodkaz">
    <w:name w:val="Hyperlink"/>
    <w:uiPriority w:val="99"/>
    <w:rsid w:val="00932FE2"/>
    <w:rPr>
      <w:rFonts w:cs="Times New Roman"/>
      <w:color w:val="0000FF"/>
      <w:u w:val="single"/>
    </w:rPr>
  </w:style>
  <w:style w:type="paragraph" w:customStyle="1" w:styleId="NadpisZZ">
    <w:name w:val="Nadpis ZZ"/>
    <w:basedOn w:val="Nadpis1"/>
    <w:uiPriority w:val="99"/>
    <w:rsid w:val="00932FE2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Times New Roman" w:hAnsi="Times New Roman"/>
      <w:sz w:val="72"/>
    </w:rPr>
  </w:style>
  <w:style w:type="paragraph" w:styleId="Nzev">
    <w:name w:val="Title"/>
    <w:basedOn w:val="Normln"/>
    <w:link w:val="NzevChar"/>
    <w:uiPriority w:val="99"/>
    <w:qFormat/>
    <w:rsid w:val="00932FE2"/>
    <w:pPr>
      <w:spacing w:before="240" w:after="60"/>
      <w:jc w:val="center"/>
      <w:outlineLvl w:val="0"/>
    </w:pPr>
    <w:rPr>
      <w:rFonts w:ascii="Cambria" w:hAnsi="Cambria"/>
      <w:b/>
      <w:kern w:val="28"/>
      <w:sz w:val="32"/>
      <w:lang w:val="x-none" w:eastAsia="x-none"/>
    </w:rPr>
  </w:style>
  <w:style w:type="character" w:customStyle="1" w:styleId="NzevChar">
    <w:name w:val="Název Char"/>
    <w:link w:val="Nzev"/>
    <w:uiPriority w:val="99"/>
    <w:locked/>
    <w:rsid w:val="00932FE2"/>
    <w:rPr>
      <w:rFonts w:ascii="Cambria" w:hAnsi="Cambria"/>
      <w:b/>
      <w:kern w:val="28"/>
      <w:sz w:val="32"/>
    </w:rPr>
  </w:style>
  <w:style w:type="paragraph" w:customStyle="1" w:styleId="Nzevdokumentu">
    <w:name w:val="Název dokumentu"/>
    <w:basedOn w:val="Normln"/>
    <w:next w:val="Headlines"/>
    <w:uiPriority w:val="99"/>
    <w:rsid w:val="00932FE2"/>
    <w:pPr>
      <w:spacing w:after="240"/>
    </w:pPr>
    <w:rPr>
      <w:b/>
      <w:smallCaps/>
      <w:sz w:val="48"/>
    </w:rPr>
  </w:style>
  <w:style w:type="paragraph" w:customStyle="1" w:styleId="Normln12-1-00">
    <w:name w:val="Normální 12-ř.1-0+0"/>
    <w:basedOn w:val="Normln"/>
    <w:uiPriority w:val="99"/>
    <w:rsid w:val="00932FE2"/>
    <w:pPr>
      <w:spacing w:before="0" w:after="0"/>
    </w:pPr>
    <w:rPr>
      <w:rFonts w:ascii="Times New Roman" w:hAnsi="Times New Roman"/>
    </w:rPr>
  </w:style>
  <w:style w:type="character" w:customStyle="1" w:styleId="Normln12-1-00Char">
    <w:name w:val="Normální 12-ř.1-0+0 Char"/>
    <w:uiPriority w:val="99"/>
    <w:rsid w:val="00932FE2"/>
    <w:rPr>
      <w:sz w:val="24"/>
      <w:lang w:val="cs-CZ" w:eastAsia="cs-CZ"/>
    </w:rPr>
  </w:style>
  <w:style w:type="paragraph" w:styleId="Normlnodsazen">
    <w:name w:val="Normal Indent"/>
    <w:basedOn w:val="Normln"/>
    <w:uiPriority w:val="99"/>
    <w:rsid w:val="00932FE2"/>
    <w:pPr>
      <w:ind w:left="708"/>
    </w:pPr>
  </w:style>
  <w:style w:type="paragraph" w:customStyle="1" w:styleId="Normln12">
    <w:name w:val="Normální12"/>
    <w:basedOn w:val="Normln"/>
    <w:uiPriority w:val="99"/>
    <w:rsid w:val="00932FE2"/>
    <w:pPr>
      <w:spacing w:before="0" w:after="0"/>
    </w:pPr>
  </w:style>
  <w:style w:type="character" w:customStyle="1" w:styleId="Normln12Char">
    <w:name w:val="Normální12 Char"/>
    <w:uiPriority w:val="99"/>
    <w:rsid w:val="00932FE2"/>
    <w:rPr>
      <w:rFonts w:ascii="Verdana" w:hAnsi="Verdana"/>
      <w:sz w:val="24"/>
      <w:lang w:val="cs-CZ" w:eastAsia="cs-CZ"/>
    </w:rPr>
  </w:style>
  <w:style w:type="paragraph" w:customStyle="1" w:styleId="Normln14">
    <w:name w:val="Normální14"/>
    <w:basedOn w:val="Normln"/>
    <w:uiPriority w:val="99"/>
    <w:rsid w:val="00932FE2"/>
    <w:rPr>
      <w:rFonts w:ascii="Times New Roman" w:hAnsi="Times New Roman"/>
      <w:sz w:val="28"/>
    </w:rPr>
  </w:style>
  <w:style w:type="paragraph" w:styleId="Obsah1">
    <w:name w:val="toc 1"/>
    <w:basedOn w:val="Normln"/>
    <w:next w:val="Normln"/>
    <w:uiPriority w:val="39"/>
    <w:rsid w:val="00A005D1"/>
    <w:pPr>
      <w:widowControl/>
      <w:suppressAutoHyphens/>
      <w:spacing w:before="60" w:after="60"/>
      <w:jc w:val="left"/>
    </w:pPr>
    <w:rPr>
      <w:rFonts w:ascii="Times New Roman" w:hAnsi="Times New Roman"/>
      <w:b/>
      <w:caps/>
      <w:sz w:val="20"/>
      <w:szCs w:val="24"/>
      <w:lang w:eastAsia="ar-SA"/>
    </w:rPr>
  </w:style>
  <w:style w:type="paragraph" w:styleId="Obsah2">
    <w:name w:val="toc 2"/>
    <w:basedOn w:val="Normln"/>
    <w:next w:val="Normln"/>
    <w:uiPriority w:val="39"/>
    <w:rsid w:val="00A005D1"/>
    <w:pPr>
      <w:widowControl/>
      <w:suppressAutoHyphens/>
      <w:spacing w:before="0" w:after="0"/>
      <w:ind w:left="240"/>
      <w:jc w:val="left"/>
    </w:pPr>
    <w:rPr>
      <w:rFonts w:ascii="Times New Roman" w:hAnsi="Times New Roman"/>
      <w:smallCaps/>
      <w:sz w:val="20"/>
      <w:szCs w:val="24"/>
      <w:lang w:eastAsia="ar-SA"/>
    </w:rPr>
  </w:style>
  <w:style w:type="paragraph" w:styleId="Obsah3">
    <w:name w:val="toc 3"/>
    <w:basedOn w:val="Normln"/>
    <w:next w:val="Normln"/>
    <w:uiPriority w:val="39"/>
    <w:rsid w:val="00A005D1"/>
    <w:pPr>
      <w:widowControl/>
      <w:suppressAutoHyphens/>
      <w:spacing w:before="0" w:after="0"/>
      <w:ind w:left="480"/>
      <w:jc w:val="left"/>
    </w:pPr>
    <w:rPr>
      <w:rFonts w:ascii="Times New Roman" w:hAnsi="Times New Roman"/>
      <w:i/>
      <w:sz w:val="20"/>
      <w:szCs w:val="24"/>
      <w:lang w:eastAsia="ar-SA"/>
    </w:rPr>
  </w:style>
  <w:style w:type="paragraph" w:styleId="Obsah4">
    <w:name w:val="toc 4"/>
    <w:basedOn w:val="Normln"/>
    <w:next w:val="Normln"/>
    <w:uiPriority w:val="39"/>
    <w:rsid w:val="00A005D1"/>
    <w:pPr>
      <w:widowControl/>
      <w:suppressAutoHyphens/>
      <w:spacing w:before="0" w:after="0"/>
      <w:ind w:left="720"/>
      <w:jc w:val="left"/>
    </w:pPr>
    <w:rPr>
      <w:rFonts w:ascii="Times New Roman" w:hAnsi="Times New Roman"/>
      <w:sz w:val="18"/>
      <w:szCs w:val="24"/>
      <w:lang w:eastAsia="ar-SA"/>
    </w:rPr>
  </w:style>
  <w:style w:type="paragraph" w:styleId="Obsah5">
    <w:name w:val="toc 5"/>
    <w:basedOn w:val="Normln"/>
    <w:next w:val="Normln"/>
    <w:uiPriority w:val="39"/>
    <w:rsid w:val="00A005D1"/>
    <w:pPr>
      <w:widowControl/>
      <w:suppressAutoHyphens/>
      <w:spacing w:before="0" w:after="0"/>
      <w:ind w:left="960"/>
      <w:jc w:val="left"/>
    </w:pPr>
    <w:rPr>
      <w:rFonts w:ascii="Times New Roman" w:hAnsi="Times New Roman"/>
      <w:sz w:val="18"/>
      <w:szCs w:val="24"/>
      <w:lang w:eastAsia="ar-SA"/>
    </w:rPr>
  </w:style>
  <w:style w:type="paragraph" w:styleId="Obsah6">
    <w:name w:val="toc 6"/>
    <w:basedOn w:val="Normln"/>
    <w:next w:val="Normln"/>
    <w:uiPriority w:val="39"/>
    <w:rsid w:val="00A005D1"/>
    <w:pPr>
      <w:widowControl/>
      <w:suppressAutoHyphens/>
      <w:spacing w:before="0" w:after="0"/>
      <w:ind w:left="1200"/>
      <w:jc w:val="left"/>
    </w:pPr>
    <w:rPr>
      <w:rFonts w:ascii="Times New Roman" w:hAnsi="Times New Roman"/>
      <w:sz w:val="18"/>
      <w:szCs w:val="24"/>
      <w:lang w:eastAsia="ar-SA"/>
    </w:rPr>
  </w:style>
  <w:style w:type="paragraph" w:styleId="Obsah7">
    <w:name w:val="toc 7"/>
    <w:basedOn w:val="Normln"/>
    <w:next w:val="Normln"/>
    <w:uiPriority w:val="39"/>
    <w:rsid w:val="00A005D1"/>
    <w:pPr>
      <w:widowControl/>
      <w:suppressAutoHyphens/>
      <w:spacing w:before="0" w:after="0"/>
      <w:ind w:left="1440"/>
      <w:jc w:val="left"/>
    </w:pPr>
    <w:rPr>
      <w:rFonts w:ascii="Times New Roman" w:hAnsi="Times New Roman"/>
      <w:sz w:val="18"/>
      <w:szCs w:val="24"/>
      <w:lang w:eastAsia="ar-SA"/>
    </w:rPr>
  </w:style>
  <w:style w:type="paragraph" w:styleId="Obsah8">
    <w:name w:val="toc 8"/>
    <w:basedOn w:val="Normln"/>
    <w:next w:val="Normln"/>
    <w:uiPriority w:val="39"/>
    <w:rsid w:val="00A005D1"/>
    <w:pPr>
      <w:widowControl/>
      <w:suppressAutoHyphens/>
      <w:spacing w:before="0" w:after="0"/>
      <w:ind w:left="1680"/>
      <w:jc w:val="left"/>
    </w:pPr>
    <w:rPr>
      <w:rFonts w:ascii="Times New Roman" w:hAnsi="Times New Roman"/>
      <w:sz w:val="18"/>
      <w:szCs w:val="24"/>
      <w:lang w:eastAsia="ar-SA"/>
    </w:rPr>
  </w:style>
  <w:style w:type="paragraph" w:styleId="Obsah9">
    <w:name w:val="toc 9"/>
    <w:basedOn w:val="Normln"/>
    <w:next w:val="Normln"/>
    <w:uiPriority w:val="39"/>
    <w:rsid w:val="00A005D1"/>
    <w:pPr>
      <w:widowControl/>
      <w:suppressAutoHyphens/>
      <w:spacing w:before="0" w:after="0"/>
      <w:ind w:left="1920"/>
      <w:jc w:val="left"/>
    </w:pPr>
    <w:rPr>
      <w:rFonts w:ascii="Times New Roman" w:hAnsi="Times New Roman"/>
      <w:sz w:val="18"/>
      <w:szCs w:val="24"/>
      <w:lang w:eastAsia="ar-SA"/>
    </w:rPr>
  </w:style>
  <w:style w:type="paragraph" w:customStyle="1" w:styleId="1">
    <w:name w:val="1"/>
    <w:basedOn w:val="Normln"/>
    <w:uiPriority w:val="99"/>
    <w:semiHidden/>
    <w:rsid w:val="00932FE2"/>
    <w:rPr>
      <w:sz w:val="20"/>
    </w:rPr>
  </w:style>
  <w:style w:type="character" w:styleId="Odkaznavysvtlivky">
    <w:name w:val="endnote reference"/>
    <w:uiPriority w:val="99"/>
    <w:semiHidden/>
    <w:rsid w:val="00932FE2"/>
    <w:rPr>
      <w:rFonts w:cs="Times New Roman"/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rsid w:val="00932FE2"/>
    <w:rPr>
      <w:sz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32FE2"/>
    <w:rPr>
      <w:rFonts w:ascii="Arial" w:hAnsi="Arial"/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32FE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32FE2"/>
    <w:rPr>
      <w:rFonts w:ascii="Arial" w:hAnsi="Arial"/>
      <w:b/>
      <w:lang w:val="cs-CZ" w:eastAsia="cs-CZ"/>
    </w:rPr>
  </w:style>
  <w:style w:type="paragraph" w:styleId="Rozloendokumentu">
    <w:name w:val="Document Map"/>
    <w:basedOn w:val="Normln"/>
    <w:link w:val="RozloendokumentuChar"/>
    <w:uiPriority w:val="99"/>
    <w:semiHidden/>
    <w:rsid w:val="00932FE2"/>
    <w:pPr>
      <w:shd w:val="clear" w:color="auto" w:fill="000080"/>
    </w:pPr>
    <w:rPr>
      <w:rFonts w:ascii="Tahoma" w:hAnsi="Tahoma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932FE2"/>
    <w:rPr>
      <w:rFonts w:ascii="Tahoma" w:hAnsi="Tahoma"/>
      <w:sz w:val="22"/>
      <w:lang w:val="cs-CZ" w:eastAsia="cs-CZ"/>
    </w:rPr>
  </w:style>
  <w:style w:type="paragraph" w:styleId="Seznam">
    <w:name w:val="List"/>
    <w:basedOn w:val="Normln"/>
    <w:uiPriority w:val="99"/>
    <w:rsid w:val="00932FE2"/>
    <w:pPr>
      <w:ind w:left="283" w:hanging="283"/>
    </w:pPr>
  </w:style>
  <w:style w:type="paragraph" w:styleId="Seznamsodrkami">
    <w:name w:val="List Bullet"/>
    <w:basedOn w:val="Normln"/>
    <w:autoRedefine/>
    <w:uiPriority w:val="99"/>
    <w:rsid w:val="00932FE2"/>
    <w:pPr>
      <w:tabs>
        <w:tab w:val="num" w:pos="432"/>
      </w:tabs>
      <w:ind w:left="432" w:hanging="432"/>
    </w:pPr>
  </w:style>
  <w:style w:type="paragraph" w:styleId="Textpoznpodarou">
    <w:name w:val="footnote text"/>
    <w:basedOn w:val="Normln"/>
    <w:link w:val="TextpoznpodarouChar"/>
    <w:uiPriority w:val="99"/>
    <w:semiHidden/>
    <w:rsid w:val="00932FE2"/>
    <w:pPr>
      <w:spacing w:before="0" w:after="0"/>
    </w:pPr>
    <w:rPr>
      <w:sz w:val="16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932FE2"/>
    <w:rPr>
      <w:rFonts w:ascii="Arial" w:hAnsi="Arial"/>
      <w:sz w:val="16"/>
      <w:lang w:val="cs-CZ" w:eastAsia="cs-CZ"/>
    </w:rPr>
  </w:style>
  <w:style w:type="paragraph" w:styleId="Textvysvtlivek">
    <w:name w:val="endnote text"/>
    <w:basedOn w:val="Normln"/>
    <w:link w:val="TextvysvtlivekChar"/>
    <w:uiPriority w:val="99"/>
    <w:semiHidden/>
    <w:rsid w:val="00932FE2"/>
    <w:rPr>
      <w:sz w:val="20"/>
    </w:rPr>
  </w:style>
  <w:style w:type="character" w:customStyle="1" w:styleId="TextvysvtlivekChar">
    <w:name w:val="Text vysvětlivek Char"/>
    <w:link w:val="Textvysvtlivek"/>
    <w:uiPriority w:val="99"/>
    <w:semiHidden/>
    <w:locked/>
    <w:rsid w:val="00932FE2"/>
    <w:rPr>
      <w:rFonts w:ascii="Arial" w:hAnsi="Arial"/>
      <w:lang w:val="cs-CZ" w:eastAsia="cs-CZ"/>
    </w:rPr>
  </w:style>
  <w:style w:type="paragraph" w:styleId="Titulek">
    <w:name w:val="caption"/>
    <w:basedOn w:val="Normln"/>
    <w:next w:val="Normln"/>
    <w:uiPriority w:val="99"/>
    <w:qFormat/>
    <w:rsid w:val="00932FE2"/>
    <w:rPr>
      <w:b/>
    </w:rPr>
  </w:style>
  <w:style w:type="paragraph" w:styleId="Zkladntext">
    <w:name w:val="Body Text"/>
    <w:basedOn w:val="Normln"/>
    <w:link w:val="ZkladntextChar"/>
    <w:uiPriority w:val="99"/>
    <w:rsid w:val="00932FE2"/>
    <w:rPr>
      <w:i/>
    </w:rPr>
  </w:style>
  <w:style w:type="character" w:customStyle="1" w:styleId="ZkladntextChar">
    <w:name w:val="Základní text Char"/>
    <w:link w:val="Zkladntext"/>
    <w:uiPriority w:val="99"/>
    <w:semiHidden/>
    <w:locked/>
    <w:rsid w:val="00932FE2"/>
    <w:rPr>
      <w:rFonts w:ascii="Arial" w:hAnsi="Arial"/>
      <w:i/>
      <w:sz w:val="22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932FE2"/>
    <w:rPr>
      <w:i/>
    </w:rPr>
  </w:style>
  <w:style w:type="character" w:customStyle="1" w:styleId="Zkladntext3Char">
    <w:name w:val="Základní text 3 Char"/>
    <w:link w:val="Zkladntext3"/>
    <w:uiPriority w:val="99"/>
    <w:semiHidden/>
    <w:locked/>
    <w:rsid w:val="00932FE2"/>
    <w:rPr>
      <w:rFonts w:ascii="Arial" w:hAnsi="Arial"/>
      <w:i/>
      <w:sz w:val="22"/>
      <w:lang w:val="cs-CZ" w:eastAsia="cs-CZ"/>
    </w:rPr>
  </w:style>
  <w:style w:type="paragraph" w:styleId="Zkladntextodsazen">
    <w:name w:val="Body Text Indent"/>
    <w:basedOn w:val="Normln"/>
    <w:link w:val="ZkladntextodsazenChar"/>
    <w:uiPriority w:val="99"/>
    <w:rsid w:val="00932FE2"/>
    <w:pPr>
      <w:ind w:left="709" w:hanging="709"/>
    </w:p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32FE2"/>
    <w:rPr>
      <w:rFonts w:ascii="Arial" w:hAnsi="Arial"/>
      <w:sz w:val="22"/>
      <w:lang w:val="cs-CZ" w:eastAsia="cs-CZ"/>
    </w:rPr>
  </w:style>
  <w:style w:type="paragraph" w:styleId="Zpat">
    <w:name w:val="footer"/>
    <w:basedOn w:val="Normln"/>
    <w:link w:val="ZpatChar"/>
    <w:uiPriority w:val="99"/>
    <w:rsid w:val="00932FE2"/>
    <w:pPr>
      <w:spacing w:before="0" w:after="0"/>
      <w:jc w:val="center"/>
    </w:pPr>
    <w:rPr>
      <w:sz w:val="16"/>
    </w:rPr>
  </w:style>
  <w:style w:type="character" w:customStyle="1" w:styleId="ZpatChar">
    <w:name w:val="Zápatí Char"/>
    <w:link w:val="Zpat"/>
    <w:uiPriority w:val="99"/>
    <w:semiHidden/>
    <w:locked/>
    <w:rsid w:val="00932FE2"/>
    <w:rPr>
      <w:rFonts w:ascii="Arial" w:hAnsi="Arial"/>
      <w:sz w:val="16"/>
      <w:lang w:val="cs-CZ" w:eastAsia="cs-CZ"/>
    </w:rPr>
  </w:style>
  <w:style w:type="character" w:styleId="Znakapoznpodarou">
    <w:name w:val="footnote reference"/>
    <w:uiPriority w:val="99"/>
    <w:semiHidden/>
    <w:rsid w:val="00932FE2"/>
    <w:rPr>
      <w:rFonts w:cs="Times New Roman"/>
      <w:vertAlign w:val="superscript"/>
    </w:rPr>
  </w:style>
  <w:style w:type="character" w:styleId="Odkaznakoment">
    <w:name w:val="annotation reference"/>
    <w:uiPriority w:val="99"/>
    <w:semiHidden/>
    <w:rsid w:val="00932FE2"/>
    <w:rPr>
      <w:rFonts w:cs="Times New Roman"/>
      <w:sz w:val="16"/>
    </w:rPr>
  </w:style>
  <w:style w:type="paragraph" w:customStyle="1" w:styleId="Nadpis1-bezslovn">
    <w:name w:val="Nadpis 1 - bez číslování"/>
    <w:basedOn w:val="Normln"/>
    <w:uiPriority w:val="99"/>
    <w:rsid w:val="00932FE2"/>
    <w:pPr>
      <w:jc w:val="center"/>
    </w:pPr>
    <w:rPr>
      <w:b/>
      <w:sz w:val="52"/>
      <w:szCs w:val="48"/>
    </w:rPr>
  </w:style>
  <w:style w:type="character" w:customStyle="1" w:styleId="Nadpis1-bezslovnChar">
    <w:name w:val="Nadpis 1 - bez číslování Char"/>
    <w:uiPriority w:val="99"/>
    <w:rsid w:val="00932FE2"/>
    <w:rPr>
      <w:rFonts w:ascii="Arial" w:hAnsi="Arial"/>
      <w:b/>
      <w:sz w:val="48"/>
      <w:lang w:val="cs-CZ" w:eastAsia="cs-CZ"/>
    </w:rPr>
  </w:style>
  <w:style w:type="paragraph" w:customStyle="1" w:styleId="HlavikaKordis">
    <w:name w:val="Hlavička Kordis"/>
    <w:basedOn w:val="Zkladntext"/>
    <w:uiPriority w:val="99"/>
    <w:rsid w:val="00932FE2"/>
    <w:rPr>
      <w:i w:val="0"/>
      <w:sz w:val="20"/>
    </w:rPr>
  </w:style>
  <w:style w:type="paragraph" w:styleId="Normlnweb">
    <w:name w:val="Normal (Web)"/>
    <w:basedOn w:val="Normln"/>
    <w:uiPriority w:val="99"/>
    <w:rsid w:val="00932FE2"/>
    <w:pPr>
      <w:widowControl/>
      <w:spacing w:before="100" w:beforeAutospacing="1" w:after="100" w:afterAutospacing="1"/>
      <w:jc w:val="left"/>
    </w:pPr>
    <w:rPr>
      <w:rFonts w:ascii="Tahoma" w:hAnsi="Tahoma" w:cs="Tahoma"/>
      <w:sz w:val="20"/>
    </w:rPr>
  </w:style>
  <w:style w:type="paragraph" w:styleId="slovanseznam3">
    <w:name w:val="List Number 3"/>
    <w:basedOn w:val="Normln"/>
    <w:uiPriority w:val="99"/>
    <w:rsid w:val="00932FE2"/>
  </w:style>
  <w:style w:type="paragraph" w:customStyle="1" w:styleId="Obsah">
    <w:name w:val="Obsah"/>
    <w:basedOn w:val="Normln"/>
    <w:uiPriority w:val="99"/>
    <w:rsid w:val="00A005D1"/>
    <w:pPr>
      <w:widowControl/>
      <w:suppressAutoHyphens/>
      <w:spacing w:before="60" w:after="60"/>
      <w:jc w:val="center"/>
    </w:pPr>
    <w:rPr>
      <w:b/>
      <w:caps/>
      <w:sz w:val="36"/>
      <w:szCs w:val="36"/>
      <w:lang w:eastAsia="ar-SA"/>
    </w:rPr>
  </w:style>
  <w:style w:type="paragraph" w:customStyle="1" w:styleId="A-ZprvaCSP-ods1dek">
    <w:name w:val="A-ZprávaCSP-ods.1.řádek"/>
    <w:basedOn w:val="Normln"/>
    <w:uiPriority w:val="99"/>
    <w:rsid w:val="00932FE2"/>
    <w:pPr>
      <w:widowControl/>
      <w:spacing w:before="0" w:after="0"/>
      <w:ind w:firstLine="709"/>
    </w:pPr>
    <w:rPr>
      <w:rFonts w:ascii="Arial Narrow" w:hAnsi="Arial Narrow"/>
      <w:sz w:val="24"/>
    </w:rPr>
  </w:style>
  <w:style w:type="character" w:customStyle="1" w:styleId="Char">
    <w:name w:val="Char"/>
    <w:uiPriority w:val="99"/>
    <w:rsid w:val="00932FE2"/>
    <w:rPr>
      <w:rFonts w:ascii="Arial" w:hAnsi="Arial"/>
      <w:b/>
      <w:caps/>
      <w:kern w:val="28"/>
      <w:sz w:val="36"/>
      <w:lang w:val="cs-CZ" w:eastAsia="cs-CZ"/>
    </w:rPr>
  </w:style>
  <w:style w:type="paragraph" w:customStyle="1" w:styleId="Styl1">
    <w:name w:val="Styl1"/>
    <w:basedOn w:val="A-ZprvaCSP-ods1dek"/>
    <w:uiPriority w:val="99"/>
    <w:rsid w:val="00932FE2"/>
    <w:pPr>
      <w:ind w:firstLine="0"/>
    </w:pPr>
  </w:style>
  <w:style w:type="character" w:customStyle="1" w:styleId="Char1">
    <w:name w:val="Char1"/>
    <w:uiPriority w:val="99"/>
    <w:rsid w:val="00932FE2"/>
    <w:rPr>
      <w:rFonts w:ascii="Arial" w:hAnsi="Arial"/>
      <w:b/>
      <w:sz w:val="28"/>
      <w:lang w:val="cs-CZ" w:eastAsia="cs-CZ"/>
    </w:rPr>
  </w:style>
  <w:style w:type="paragraph" w:customStyle="1" w:styleId="Tabulka">
    <w:name w:val="Tabulka"/>
    <w:basedOn w:val="Normln"/>
    <w:uiPriority w:val="99"/>
    <w:qFormat/>
    <w:rsid w:val="00932FE2"/>
    <w:pPr>
      <w:spacing w:before="0" w:after="0"/>
    </w:pPr>
    <w:rPr>
      <w:sz w:val="20"/>
    </w:rPr>
  </w:style>
  <w:style w:type="paragraph" w:customStyle="1" w:styleId="Styl2">
    <w:name w:val="Styl2"/>
    <w:basedOn w:val="A-ZprvaCSP-ods1dek"/>
    <w:uiPriority w:val="99"/>
    <w:rsid w:val="00932FE2"/>
    <w:pPr>
      <w:ind w:firstLine="0"/>
    </w:pPr>
  </w:style>
  <w:style w:type="paragraph" w:customStyle="1" w:styleId="StylNadpis4Tahoma">
    <w:name w:val="Styl Nadpis 4 + Tahoma"/>
    <w:basedOn w:val="Nadpis4"/>
    <w:uiPriority w:val="99"/>
    <w:rsid w:val="00932FE2"/>
    <w:pPr>
      <w:keepNext w:val="0"/>
      <w:widowControl/>
      <w:numPr>
        <w:ilvl w:val="0"/>
        <w:numId w:val="0"/>
      </w:numPr>
      <w:shd w:val="clear" w:color="auto" w:fill="auto"/>
      <w:spacing w:before="100" w:beforeAutospacing="1" w:after="100" w:afterAutospacing="1"/>
      <w:jc w:val="left"/>
    </w:pPr>
    <w:rPr>
      <w:rFonts w:ascii="Tahoma" w:hAnsi="Tahoma"/>
      <w:bCs/>
      <w:sz w:val="24"/>
      <w:szCs w:val="24"/>
    </w:rPr>
  </w:style>
  <w:style w:type="paragraph" w:customStyle="1" w:styleId="StylNadpis2TahomazarovnnnastedPedAutomatickyZa">
    <w:name w:val="Styl Nadpis 2 + Tahoma zarovnání na střed Před:  Automaticky Za..."/>
    <w:basedOn w:val="Nadpis2"/>
    <w:uiPriority w:val="99"/>
    <w:rsid w:val="00932FE2"/>
    <w:pPr>
      <w:keepNext w:val="0"/>
      <w:widowControl/>
      <w:numPr>
        <w:ilvl w:val="0"/>
        <w:numId w:val="0"/>
      </w:numPr>
      <w:spacing w:before="0" w:beforeAutospacing="1" w:after="0" w:afterAutospacing="1"/>
      <w:jc w:val="center"/>
    </w:pPr>
    <w:rPr>
      <w:rFonts w:ascii="Tahoma" w:hAnsi="Tahoma"/>
      <w:bCs/>
      <w:sz w:val="40"/>
      <w:szCs w:val="40"/>
    </w:rPr>
  </w:style>
  <w:style w:type="paragraph" w:customStyle="1" w:styleId="StylNadpis3Tahoma">
    <w:name w:val="Styl Nadpis 3 + Tahoma"/>
    <w:basedOn w:val="Nadpis3"/>
    <w:uiPriority w:val="99"/>
    <w:rsid w:val="00932FE2"/>
    <w:pPr>
      <w:keepNext w:val="0"/>
      <w:widowControl/>
      <w:numPr>
        <w:ilvl w:val="0"/>
        <w:numId w:val="0"/>
      </w:numPr>
      <w:spacing w:before="100" w:beforeAutospacing="1" w:after="100" w:afterAutospacing="1"/>
      <w:jc w:val="left"/>
    </w:pPr>
    <w:rPr>
      <w:rFonts w:ascii="Tahoma" w:hAnsi="Tahoma"/>
      <w:bCs/>
      <w:sz w:val="28"/>
      <w:szCs w:val="28"/>
    </w:rPr>
  </w:style>
  <w:style w:type="paragraph" w:styleId="Zkladntextodsazen2">
    <w:name w:val="Body Text Indent 2"/>
    <w:basedOn w:val="Normln"/>
    <w:link w:val="Zkladntextodsazen2Char"/>
    <w:uiPriority w:val="99"/>
    <w:rsid w:val="00932FE2"/>
    <w:pPr>
      <w:widowControl/>
      <w:spacing w:before="0"/>
      <w:ind w:left="357"/>
    </w:pPr>
    <w:rPr>
      <w:sz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932FE2"/>
    <w:rPr>
      <w:rFonts w:ascii="Arial" w:hAnsi="Arial"/>
      <w:lang w:val="cs-CZ" w:eastAsia="cs-CZ"/>
    </w:rPr>
  </w:style>
  <w:style w:type="paragraph" w:styleId="Zkladntextodsazen3">
    <w:name w:val="Body Text Indent 3"/>
    <w:basedOn w:val="Normln"/>
    <w:link w:val="Zkladntextodsazen3Char"/>
    <w:uiPriority w:val="99"/>
    <w:rsid w:val="00932FE2"/>
    <w:pPr>
      <w:widowControl/>
      <w:spacing w:before="0"/>
      <w:ind w:left="1077"/>
    </w:pPr>
    <w:rPr>
      <w:sz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932FE2"/>
    <w:rPr>
      <w:rFonts w:ascii="Arial" w:hAnsi="Arial"/>
      <w:lang w:val="cs-CZ" w:eastAsia="cs-CZ"/>
    </w:rPr>
  </w:style>
  <w:style w:type="paragraph" w:customStyle="1" w:styleId="xl39">
    <w:name w:val="xl39"/>
    <w:basedOn w:val="Normln"/>
    <w:uiPriority w:val="99"/>
    <w:rsid w:val="00932FE2"/>
    <w:pPr>
      <w:widowControl/>
      <w:spacing w:before="100" w:beforeAutospacing="1" w:after="100" w:afterAutospacing="1"/>
      <w:jc w:val="center"/>
    </w:pPr>
    <w:rPr>
      <w:rFonts w:cs="Arial Unicode MS"/>
      <w:b/>
      <w:bCs/>
      <w:sz w:val="18"/>
      <w:szCs w:val="18"/>
    </w:rPr>
  </w:style>
  <w:style w:type="table" w:styleId="Mkatabulky">
    <w:name w:val="Table Grid"/>
    <w:basedOn w:val="Normlntabulka"/>
    <w:uiPriority w:val="99"/>
    <w:rsid w:val="00932F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1"/>
    <w:uiPriority w:val="99"/>
    <w:rsid w:val="00932FE2"/>
    <w:pPr>
      <w:widowControl/>
      <w:spacing w:before="0" w:after="0"/>
      <w:jc w:val="left"/>
    </w:pPr>
    <w:rPr>
      <w:rFonts w:ascii="Courier New" w:hAnsi="Courier New"/>
      <w:sz w:val="20"/>
    </w:rPr>
  </w:style>
  <w:style w:type="character" w:customStyle="1" w:styleId="ProsttextChar1">
    <w:name w:val="Prostý text Char1"/>
    <w:link w:val="Prosttext"/>
    <w:uiPriority w:val="99"/>
    <w:semiHidden/>
    <w:locked/>
    <w:rsid w:val="00932FE2"/>
    <w:rPr>
      <w:rFonts w:ascii="Courier New" w:hAnsi="Courier New"/>
      <w:lang w:val="cs-CZ" w:eastAsia="cs-CZ"/>
    </w:rPr>
  </w:style>
  <w:style w:type="paragraph" w:customStyle="1" w:styleId="slovanseznam31">
    <w:name w:val="Číslovaný seznam 31"/>
    <w:basedOn w:val="Normln"/>
    <w:uiPriority w:val="99"/>
    <w:rsid w:val="00932FE2"/>
  </w:style>
  <w:style w:type="paragraph" w:customStyle="1" w:styleId="slovka">
    <w:name w:val="Číslovka"/>
    <w:basedOn w:val="Normln"/>
    <w:uiPriority w:val="99"/>
    <w:rsid w:val="00932FE2"/>
    <w:pPr>
      <w:tabs>
        <w:tab w:val="left" w:pos="360"/>
      </w:tabs>
    </w:pPr>
  </w:style>
  <w:style w:type="paragraph" w:customStyle="1" w:styleId="Hlasloup">
    <w:name w:val="Hlasloup"/>
    <w:basedOn w:val="Normln"/>
    <w:uiPriority w:val="99"/>
    <w:rsid w:val="00932FE2"/>
    <w:pPr>
      <w:jc w:val="right"/>
    </w:pPr>
    <w:rPr>
      <w:sz w:val="20"/>
    </w:rPr>
  </w:style>
  <w:style w:type="paragraph" w:customStyle="1" w:styleId="Index">
    <w:name w:val="Index"/>
    <w:basedOn w:val="Normln"/>
    <w:uiPriority w:val="99"/>
    <w:rsid w:val="00932FE2"/>
    <w:pPr>
      <w:suppressLineNumbers/>
    </w:pPr>
  </w:style>
  <w:style w:type="paragraph" w:customStyle="1" w:styleId="Nadpis">
    <w:name w:val="Nadpis"/>
    <w:basedOn w:val="Normln"/>
    <w:next w:val="Normln"/>
    <w:uiPriority w:val="99"/>
    <w:rsid w:val="00932FE2"/>
    <w:pPr>
      <w:keepNext/>
      <w:spacing w:before="240"/>
    </w:pPr>
    <w:rPr>
      <w:rFonts w:eastAsia="Microsoft YaHei" w:cs="Mangal"/>
      <w:sz w:val="28"/>
      <w:szCs w:val="28"/>
    </w:rPr>
  </w:style>
  <w:style w:type="paragraph" w:styleId="Podnadpis">
    <w:name w:val="Subtitle"/>
    <w:aliases w:val="Podtitul, Char1"/>
    <w:basedOn w:val="Normln"/>
    <w:next w:val="Normln"/>
    <w:link w:val="PodnadpisChar"/>
    <w:uiPriority w:val="99"/>
    <w:qFormat/>
    <w:locked/>
    <w:rsid w:val="00932FE2"/>
    <w:pPr>
      <w:keepNext/>
      <w:spacing w:before="240"/>
      <w:jc w:val="center"/>
    </w:pPr>
    <w:rPr>
      <w:rFonts w:ascii="Cambria" w:hAnsi="Cambria"/>
      <w:sz w:val="24"/>
      <w:lang w:val="x-none" w:eastAsia="x-none"/>
    </w:rPr>
  </w:style>
  <w:style w:type="character" w:customStyle="1" w:styleId="PodnadpisChar">
    <w:name w:val="Podnadpis Char"/>
    <w:aliases w:val="Podtitul Char, Char1 Char"/>
    <w:link w:val="Podnadpis"/>
    <w:uiPriority w:val="99"/>
    <w:locked/>
    <w:rsid w:val="0099261E"/>
    <w:rPr>
      <w:rFonts w:ascii="Cambria" w:hAnsi="Cambria"/>
      <w:sz w:val="24"/>
    </w:rPr>
  </w:style>
  <w:style w:type="paragraph" w:customStyle="1" w:styleId="Normlnodsazen1">
    <w:name w:val="Normální odsazený1"/>
    <w:basedOn w:val="Normln"/>
    <w:uiPriority w:val="99"/>
    <w:rsid w:val="00932FE2"/>
    <w:pPr>
      <w:ind w:left="708"/>
    </w:pPr>
  </w:style>
  <w:style w:type="character" w:customStyle="1" w:styleId="Odkaznakoment1">
    <w:name w:val="Odkaz na komentář1"/>
    <w:uiPriority w:val="99"/>
    <w:rsid w:val="00932FE2"/>
    <w:rPr>
      <w:sz w:val="16"/>
    </w:rPr>
  </w:style>
  <w:style w:type="character" w:customStyle="1" w:styleId="Odkaznakoment2">
    <w:name w:val="Odkaz na komentář2"/>
    <w:uiPriority w:val="99"/>
    <w:rsid w:val="00932FE2"/>
    <w:rPr>
      <w:sz w:val="16"/>
    </w:rPr>
  </w:style>
  <w:style w:type="paragraph" w:customStyle="1" w:styleId="Popisek">
    <w:name w:val="Popisek"/>
    <w:basedOn w:val="Normln"/>
    <w:uiPriority w:val="99"/>
    <w:rsid w:val="00932FE2"/>
    <w:pPr>
      <w:suppressLineNumbers/>
    </w:pPr>
    <w:rPr>
      <w:rFonts w:cs="Mangal"/>
      <w:i/>
      <w:iCs/>
      <w:sz w:val="24"/>
    </w:rPr>
  </w:style>
  <w:style w:type="paragraph" w:customStyle="1" w:styleId="Textkomente1">
    <w:name w:val="Text komentáře1"/>
    <w:basedOn w:val="Normln"/>
    <w:uiPriority w:val="99"/>
    <w:rsid w:val="00932FE2"/>
    <w:rPr>
      <w:sz w:val="20"/>
    </w:rPr>
  </w:style>
  <w:style w:type="paragraph" w:customStyle="1" w:styleId="Rejstk">
    <w:name w:val="Rejstřík"/>
    <w:basedOn w:val="Normln"/>
    <w:uiPriority w:val="99"/>
    <w:rsid w:val="00932FE2"/>
    <w:pPr>
      <w:suppressLineNumbers/>
    </w:pPr>
    <w:rPr>
      <w:rFonts w:cs="Mangal"/>
    </w:rPr>
  </w:style>
  <w:style w:type="paragraph" w:customStyle="1" w:styleId="Rozvrendokumentu1">
    <w:name w:val="Rozvržení dokumentu1"/>
    <w:basedOn w:val="Normln"/>
    <w:uiPriority w:val="99"/>
    <w:rsid w:val="00932FE2"/>
    <w:pPr>
      <w:shd w:val="clear" w:color="auto" w:fill="000080"/>
    </w:pPr>
    <w:rPr>
      <w:rFonts w:ascii="Tahoma" w:hAnsi="Tahoma"/>
    </w:rPr>
  </w:style>
  <w:style w:type="paragraph" w:customStyle="1" w:styleId="Rozvrendokumentu2">
    <w:name w:val="Rozvržení dokumentu2"/>
    <w:basedOn w:val="Normln"/>
    <w:uiPriority w:val="99"/>
    <w:rsid w:val="00932FE2"/>
    <w:pPr>
      <w:shd w:val="clear" w:color="auto" w:fill="000080"/>
    </w:pPr>
    <w:rPr>
      <w:rFonts w:ascii="Tahoma" w:hAnsi="Tahoma" w:cs="Tahoma"/>
      <w:sz w:val="20"/>
    </w:rPr>
  </w:style>
  <w:style w:type="paragraph" w:customStyle="1" w:styleId="Seznamsodrkami1">
    <w:name w:val="Seznam s odrážkami1"/>
    <w:basedOn w:val="Normln"/>
    <w:uiPriority w:val="99"/>
    <w:rsid w:val="00932FE2"/>
  </w:style>
  <w:style w:type="character" w:styleId="Siln">
    <w:name w:val="Strong"/>
    <w:uiPriority w:val="99"/>
    <w:qFormat/>
    <w:locked/>
    <w:rsid w:val="00932FE2"/>
    <w:rPr>
      <w:rFonts w:cs="Times New Roman"/>
      <w:b/>
    </w:rPr>
  </w:style>
  <w:style w:type="paragraph" w:customStyle="1" w:styleId="Textkomente2">
    <w:name w:val="Text komentáře2"/>
    <w:basedOn w:val="Normln"/>
    <w:uiPriority w:val="99"/>
    <w:rsid w:val="00932FE2"/>
    <w:rPr>
      <w:sz w:val="20"/>
    </w:rPr>
  </w:style>
  <w:style w:type="paragraph" w:customStyle="1" w:styleId="Titulek1">
    <w:name w:val="Titulek1"/>
    <w:basedOn w:val="Normln"/>
    <w:next w:val="Normln"/>
    <w:uiPriority w:val="99"/>
    <w:rsid w:val="00932FE2"/>
    <w:rPr>
      <w:b/>
    </w:rPr>
  </w:style>
  <w:style w:type="character" w:customStyle="1" w:styleId="Zvraznn">
    <w:name w:val="Zvýraznění"/>
    <w:uiPriority w:val="99"/>
    <w:qFormat/>
    <w:locked/>
    <w:rsid w:val="00932FE2"/>
    <w:rPr>
      <w:rFonts w:cs="Times New Roman"/>
      <w:i/>
    </w:rPr>
  </w:style>
  <w:style w:type="paragraph" w:customStyle="1" w:styleId="Obsahtabulky">
    <w:name w:val="Obsah tabulky"/>
    <w:basedOn w:val="Normln"/>
    <w:uiPriority w:val="99"/>
    <w:rsid w:val="004D2E5A"/>
    <w:pPr>
      <w:suppressLineNumbers/>
      <w:suppressAutoHyphens/>
      <w:spacing w:before="0" w:after="0"/>
      <w:jc w:val="left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ProsttextChar">
    <w:name w:val="Prostý text Char"/>
    <w:uiPriority w:val="99"/>
    <w:semiHidden/>
    <w:locked/>
    <w:rsid w:val="00C2612C"/>
    <w:rPr>
      <w:rFonts w:ascii="Calibri" w:hAnsi="Calibri"/>
      <w:sz w:val="21"/>
    </w:rPr>
  </w:style>
  <w:style w:type="paragraph" w:styleId="Revize">
    <w:name w:val="Revision"/>
    <w:hidden/>
    <w:uiPriority w:val="99"/>
    <w:semiHidden/>
    <w:rsid w:val="00D518C7"/>
    <w:rPr>
      <w:rFonts w:ascii="Arial" w:hAnsi="Arial"/>
      <w:sz w:val="22"/>
    </w:rPr>
  </w:style>
  <w:style w:type="paragraph" w:styleId="Odstavecseseznamem">
    <w:name w:val="List Paragraph"/>
    <w:basedOn w:val="Normln"/>
    <w:qFormat/>
    <w:rsid w:val="005B428B"/>
    <w:pPr>
      <w:widowControl/>
      <w:spacing w:before="0" w:after="0"/>
      <w:ind w:left="708"/>
      <w:jc w:val="left"/>
    </w:pPr>
    <w:rPr>
      <w:rFonts w:ascii="Times New Roman" w:hAnsi="Times New Roman"/>
      <w:sz w:val="24"/>
      <w:szCs w:val="24"/>
    </w:rPr>
  </w:style>
  <w:style w:type="paragraph" w:customStyle="1" w:styleId="MEZERA6B">
    <w:name w:val="MEZERA 6B"/>
    <w:basedOn w:val="Normln"/>
    <w:rsid w:val="00296036"/>
    <w:pPr>
      <w:widowControl/>
      <w:spacing w:before="60" w:after="60"/>
      <w:jc w:val="center"/>
    </w:pPr>
    <w:rPr>
      <w:rFonts w:ascii="Times New Roman" w:hAnsi="Times New Roman"/>
      <w:sz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0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0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0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0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0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0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0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0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E1C40-6D2B-4D3A-895E-C7545D4D9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2009</Words>
  <Characters>11856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Technické a provozní standardy</vt:lpstr>
    </vt:vector>
  </TitlesOfParts>
  <Company>Kordis JMK</Company>
  <LinksUpToDate>false</LinksUpToDate>
  <CharactersWithSpaces>13838</CharactersWithSpaces>
  <SharedDoc>false</SharedDoc>
  <HLinks>
    <vt:vector size="60" baseType="variant">
      <vt:variant>
        <vt:i4>1376307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_Toc501044364</vt:lpwstr>
      </vt:variant>
      <vt:variant>
        <vt:i4>1376307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_Toc501044363</vt:lpwstr>
      </vt:variant>
      <vt:variant>
        <vt:i4>1376307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_Toc501044362</vt:lpwstr>
      </vt:variant>
      <vt:variant>
        <vt:i4>1376307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_Toc501044361</vt:lpwstr>
      </vt:variant>
      <vt:variant>
        <vt:i4>1376307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_Toc501044360</vt:lpwstr>
      </vt:variant>
      <vt:variant>
        <vt:i4>1441843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_Toc501044359</vt:lpwstr>
      </vt:variant>
      <vt:variant>
        <vt:i4>1441843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_Toc501044358</vt:lpwstr>
      </vt:variant>
      <vt:variant>
        <vt:i4>1441843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_Toc501044357</vt:lpwstr>
      </vt:variant>
      <vt:variant>
        <vt:i4>1441843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_Toc501044356</vt:lpwstr>
      </vt:variant>
      <vt:variant>
        <vt:i4>1441843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_Toc501044355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Technické a provozní standardy</dc:title>
  <dc:subject/>
  <dc:creator>khavlik</dc:creator>
  <cp:keywords/>
  <cp:lastModifiedBy>Vít Baťa</cp:lastModifiedBy>
  <cp:revision>2</cp:revision>
  <cp:lastPrinted>2023-06-20T12:02:00Z</cp:lastPrinted>
  <dcterms:created xsi:type="dcterms:W3CDTF">2023-08-24T10:09:00Z</dcterms:created>
  <dcterms:modified xsi:type="dcterms:W3CDTF">2023-11-20T09:53:00Z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-352641595</vt:i4>
  </property>
</Properties>
</file>